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A28" w:rsidRPr="00E47B43" w:rsidRDefault="00F64A28" w:rsidP="00E47B43">
      <w:pPr>
        <w:spacing w:before="40" w:after="40" w:line="240" w:lineRule="auto"/>
        <w:jc w:val="center"/>
        <w:rPr>
          <w:rFonts w:ascii="Myriad Pro" w:hAnsi="Myriad Pro" w:cs="Arial"/>
          <w:i/>
          <w:sz w:val="24"/>
          <w:szCs w:val="24"/>
        </w:rPr>
      </w:pPr>
      <w:bookmarkStart w:id="0" w:name="_GoBack"/>
      <w:bookmarkEnd w:id="0"/>
      <w:r w:rsidRPr="00E47B43">
        <w:rPr>
          <w:rFonts w:ascii="Myriad Pro" w:hAnsi="Myriad Pro" w:cs="Arial"/>
          <w:b/>
          <w:sz w:val="24"/>
          <w:szCs w:val="24"/>
        </w:rPr>
        <w:t>Kryteria</w:t>
      </w:r>
      <w:r w:rsidR="005F31F9" w:rsidRPr="00E47B43">
        <w:rPr>
          <w:rFonts w:ascii="Myriad Pro" w:hAnsi="Myriad Pro" w:cs="Arial"/>
          <w:b/>
          <w:sz w:val="24"/>
          <w:szCs w:val="24"/>
        </w:rPr>
        <w:t xml:space="preserve"> </w:t>
      </w:r>
      <w:r w:rsidRPr="00E47B43">
        <w:rPr>
          <w:rFonts w:ascii="Myriad Pro" w:hAnsi="Myriad Pro" w:cs="Arial"/>
          <w:b/>
          <w:sz w:val="24"/>
          <w:szCs w:val="24"/>
        </w:rPr>
        <w:t xml:space="preserve">wyboru projektów w ramach działania </w:t>
      </w:r>
      <w:r w:rsidR="00B37B90" w:rsidRPr="00E47B43">
        <w:rPr>
          <w:rFonts w:ascii="Myriad Pro" w:hAnsi="Myriad Pro" w:cs="Arial"/>
          <w:b/>
          <w:sz w:val="24"/>
          <w:szCs w:val="24"/>
        </w:rPr>
        <w:t>6.8</w:t>
      </w:r>
      <w:r w:rsidR="00B37B90" w:rsidRPr="00E47B43">
        <w:rPr>
          <w:rFonts w:ascii="Myriad Pro" w:hAnsi="Myriad Pro" w:cs="Arial"/>
          <w:sz w:val="24"/>
          <w:szCs w:val="24"/>
        </w:rPr>
        <w:t xml:space="preserve"> </w:t>
      </w:r>
      <w:r w:rsidR="00E516F8" w:rsidRPr="00E47B43">
        <w:rPr>
          <w:rFonts w:ascii="Myriad Pro" w:hAnsi="Myriad Pro" w:cs="Arial"/>
          <w:i/>
          <w:sz w:val="24"/>
          <w:szCs w:val="24"/>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F31F9" w:rsidRPr="00E47B43" w:rsidRDefault="005F31F9" w:rsidP="00E47B43">
      <w:pPr>
        <w:spacing w:before="40" w:after="40" w:line="240" w:lineRule="auto"/>
        <w:jc w:val="center"/>
        <w:rPr>
          <w:rFonts w:ascii="Myriad Pro" w:hAnsi="Myriad Pro" w:cs="Arial"/>
          <w:b/>
          <w:sz w:val="20"/>
          <w:szCs w:val="20"/>
        </w:rPr>
      </w:pPr>
      <w:r w:rsidRPr="00E47B43">
        <w:rPr>
          <w:rFonts w:ascii="Myriad Pro" w:hAnsi="Myriad Pro" w:cs="Arial"/>
          <w:b/>
          <w:sz w:val="20"/>
          <w:szCs w:val="20"/>
        </w:rPr>
        <w:t xml:space="preserve">- kryteria </w:t>
      </w:r>
      <w:r w:rsidR="00730D38" w:rsidRPr="00E47B43">
        <w:rPr>
          <w:rFonts w:ascii="Myriad Pro" w:hAnsi="Myriad Pro" w:cs="Arial"/>
          <w:b/>
          <w:sz w:val="20"/>
          <w:szCs w:val="20"/>
        </w:rPr>
        <w:t>szczegółowe</w:t>
      </w:r>
      <w:r w:rsidRPr="00E47B43">
        <w:rPr>
          <w:rFonts w:ascii="Myriad Pro" w:hAnsi="Myriad Pro" w:cs="Arial"/>
          <w:b/>
          <w:sz w:val="20"/>
          <w:szCs w:val="20"/>
        </w:rPr>
        <w:t xml:space="preserve"> </w:t>
      </w:r>
      <w:r w:rsidR="00B37B90" w:rsidRPr="00E47B43">
        <w:rPr>
          <w:rFonts w:ascii="Myriad Pro" w:hAnsi="Myriad Pro" w:cs="Arial"/>
          <w:b/>
          <w:sz w:val="20"/>
          <w:szCs w:val="20"/>
        </w:rPr>
        <w:t xml:space="preserve">– typ </w:t>
      </w:r>
      <w:r w:rsidR="00963137">
        <w:rPr>
          <w:rFonts w:ascii="Myriad Pro" w:hAnsi="Myriad Pro" w:cs="Arial"/>
          <w:b/>
          <w:sz w:val="20"/>
          <w:szCs w:val="20"/>
        </w:rPr>
        <w:t>1</w:t>
      </w:r>
    </w:p>
    <w:p w:rsidR="00F64A28" w:rsidRPr="00E47B43" w:rsidRDefault="00F64A28" w:rsidP="00E47B43">
      <w:pPr>
        <w:spacing w:before="40" w:after="40" w:line="240" w:lineRule="auto"/>
        <w:jc w:val="both"/>
        <w:rPr>
          <w:rFonts w:ascii="Myriad Pro" w:hAnsi="Myriad Pro" w:cs="Arial"/>
          <w:sz w:val="20"/>
          <w:szCs w:val="20"/>
        </w:rPr>
      </w:pPr>
    </w:p>
    <w:tbl>
      <w:tblPr>
        <w:tblStyle w:val="Tabela-Siatka"/>
        <w:tblW w:w="14120" w:type="dxa"/>
        <w:jc w:val="center"/>
        <w:shd w:val="clear" w:color="auto" w:fill="B4C6E7" w:themeFill="accent5" w:themeFillTint="66"/>
        <w:tblLayout w:type="fixed"/>
        <w:tblLook w:val="04A0" w:firstRow="1" w:lastRow="0" w:firstColumn="1" w:lastColumn="0" w:noHBand="0" w:noVBand="1"/>
      </w:tblPr>
      <w:tblGrid>
        <w:gridCol w:w="1696"/>
        <w:gridCol w:w="12424"/>
      </w:tblGrid>
      <w:tr w:rsidR="00F64A28" w:rsidRPr="00E47B43" w:rsidTr="00330F67">
        <w:trPr>
          <w:jc w:val="center"/>
        </w:trPr>
        <w:tc>
          <w:tcPr>
            <w:tcW w:w="1696" w:type="dxa"/>
            <w:shd w:val="clear" w:color="auto" w:fill="B4C6E7" w:themeFill="accent5" w:themeFillTint="66"/>
          </w:tcPr>
          <w:p w:rsidR="00F64A28" w:rsidRPr="00E47B43" w:rsidRDefault="00F64A2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Oś priorytetowa</w:t>
            </w:r>
          </w:p>
        </w:tc>
        <w:tc>
          <w:tcPr>
            <w:tcW w:w="12424" w:type="dxa"/>
            <w:shd w:val="clear" w:color="auto" w:fill="B4C6E7" w:themeFill="accent5" w:themeFillTint="66"/>
          </w:tcPr>
          <w:p w:rsidR="00F64A28"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VI Rynek Pracy</w:t>
            </w:r>
          </w:p>
        </w:tc>
      </w:tr>
      <w:tr w:rsidR="00B37B90" w:rsidRPr="00E47B43" w:rsidTr="00330F67">
        <w:trPr>
          <w:trHeight w:val="682"/>
          <w:jc w:val="center"/>
        </w:trPr>
        <w:tc>
          <w:tcPr>
            <w:tcW w:w="1696"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Priorytet Inwestycyjny</w:t>
            </w:r>
          </w:p>
        </w:tc>
        <w:tc>
          <w:tcPr>
            <w:tcW w:w="12424"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8vi Aktywne i zdrowe starzenie się</w:t>
            </w:r>
          </w:p>
        </w:tc>
      </w:tr>
      <w:tr w:rsidR="00B37B90" w:rsidRPr="00E47B43" w:rsidTr="00330F67">
        <w:trPr>
          <w:trHeight w:val="682"/>
          <w:jc w:val="center"/>
        </w:trPr>
        <w:tc>
          <w:tcPr>
            <w:tcW w:w="1696"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Działanie</w:t>
            </w:r>
          </w:p>
        </w:tc>
        <w:tc>
          <w:tcPr>
            <w:tcW w:w="12424" w:type="dxa"/>
            <w:shd w:val="clear" w:color="auto" w:fill="B4C6E7" w:themeFill="accent5" w:themeFillTint="66"/>
          </w:tcPr>
          <w:p w:rsidR="00B37B90" w:rsidRPr="00E47B43" w:rsidRDefault="00B37B90"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6.8 </w:t>
            </w:r>
            <w:r w:rsidR="00E47B43" w:rsidRPr="00E47B43">
              <w:rPr>
                <w:rFonts w:ascii="Myriad Pro" w:hAnsi="Myriad Pro" w:cs="Arial"/>
                <w:sz w:val="20"/>
                <w:szCs w:val="20"/>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E516F8" w:rsidRPr="00E47B43" w:rsidRDefault="00E516F8" w:rsidP="00E47B43">
            <w:pPr>
              <w:spacing w:before="40" w:after="40" w:line="240" w:lineRule="auto"/>
              <w:jc w:val="both"/>
              <w:rPr>
                <w:rFonts w:ascii="Myriad Pro" w:hAnsi="Myriad Pro" w:cs="Arial"/>
                <w:sz w:val="20"/>
                <w:szCs w:val="20"/>
              </w:rPr>
            </w:pPr>
          </w:p>
        </w:tc>
      </w:tr>
    </w:tbl>
    <w:p w:rsidR="00F64A28" w:rsidRPr="00E47B43" w:rsidRDefault="00F64A28" w:rsidP="00E47B43">
      <w:pPr>
        <w:spacing w:before="40" w:after="40" w:line="240" w:lineRule="auto"/>
        <w:jc w:val="both"/>
        <w:rPr>
          <w:rFonts w:ascii="Myriad Pro" w:hAnsi="Myriad Pro" w:cs="Arial"/>
          <w:sz w:val="20"/>
          <w:szCs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F64A28" w:rsidRPr="00E47B43" w:rsidTr="00BC5A5F">
        <w:trPr>
          <w:jc w:val="center"/>
        </w:trPr>
        <w:tc>
          <w:tcPr>
            <w:tcW w:w="14175" w:type="dxa"/>
            <w:gridSpan w:val="4"/>
          </w:tcPr>
          <w:p w:rsidR="00F64A28" w:rsidRPr="00E47B43" w:rsidRDefault="00F64A2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Kryteria dopuszczalności</w:t>
            </w:r>
          </w:p>
        </w:tc>
      </w:tr>
      <w:tr w:rsidR="00F64A28" w:rsidRPr="00E47B43" w:rsidTr="0048576B">
        <w:trPr>
          <w:jc w:val="center"/>
        </w:trPr>
        <w:tc>
          <w:tcPr>
            <w:tcW w:w="704"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L.p.</w:t>
            </w:r>
          </w:p>
        </w:tc>
        <w:tc>
          <w:tcPr>
            <w:tcW w:w="2657"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Nazwa kryterium</w:t>
            </w:r>
          </w:p>
        </w:tc>
        <w:tc>
          <w:tcPr>
            <w:tcW w:w="6216"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Definicja kryterium</w:t>
            </w:r>
          </w:p>
        </w:tc>
        <w:tc>
          <w:tcPr>
            <w:tcW w:w="4598"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Opis znaczenia kryterium</w:t>
            </w:r>
          </w:p>
        </w:tc>
      </w:tr>
      <w:tr w:rsidR="00F64A28" w:rsidRPr="00E47B43" w:rsidTr="0048576B">
        <w:trPr>
          <w:jc w:val="center"/>
        </w:trPr>
        <w:tc>
          <w:tcPr>
            <w:tcW w:w="704"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1</w:t>
            </w:r>
          </w:p>
        </w:tc>
        <w:tc>
          <w:tcPr>
            <w:tcW w:w="2657"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2</w:t>
            </w:r>
          </w:p>
        </w:tc>
        <w:tc>
          <w:tcPr>
            <w:tcW w:w="6216"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3</w:t>
            </w:r>
          </w:p>
        </w:tc>
        <w:tc>
          <w:tcPr>
            <w:tcW w:w="4598" w:type="dxa"/>
          </w:tcPr>
          <w:p w:rsidR="00F64A28" w:rsidRPr="00E47B43" w:rsidRDefault="00F64A28" w:rsidP="00330F67">
            <w:pPr>
              <w:spacing w:before="40" w:after="40" w:line="240" w:lineRule="auto"/>
              <w:jc w:val="center"/>
              <w:rPr>
                <w:rFonts w:ascii="Myriad Pro" w:hAnsi="Myriad Pro" w:cs="Arial"/>
                <w:sz w:val="20"/>
                <w:szCs w:val="20"/>
              </w:rPr>
            </w:pPr>
            <w:r w:rsidRPr="00E47B43">
              <w:rPr>
                <w:rFonts w:ascii="Myriad Pro" w:hAnsi="Myriad Pro" w:cs="Arial"/>
                <w:sz w:val="20"/>
                <w:szCs w:val="20"/>
              </w:rPr>
              <w:t>4</w:t>
            </w:r>
          </w:p>
        </w:tc>
      </w:tr>
      <w:tr w:rsidR="00E516F8" w:rsidRPr="00E47B43" w:rsidTr="0048576B">
        <w:trPr>
          <w:jc w:val="center"/>
        </w:trPr>
        <w:tc>
          <w:tcPr>
            <w:tcW w:w="704" w:type="dxa"/>
          </w:tcPr>
          <w:p w:rsidR="00E516F8" w:rsidRPr="00E47B43" w:rsidRDefault="00E516F8" w:rsidP="00E47B43">
            <w:pPr>
              <w:spacing w:before="40" w:after="40" w:line="240" w:lineRule="auto"/>
              <w:jc w:val="both"/>
              <w:rPr>
                <w:rFonts w:ascii="Myriad Pro" w:hAnsi="Myriad Pro" w:cs="Arial"/>
                <w:sz w:val="20"/>
                <w:szCs w:val="20"/>
              </w:rPr>
            </w:pPr>
          </w:p>
        </w:tc>
        <w:tc>
          <w:tcPr>
            <w:tcW w:w="2657"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Wymogi organizacyjne</w:t>
            </w:r>
          </w:p>
        </w:tc>
        <w:tc>
          <w:tcPr>
            <w:tcW w:w="6216" w:type="dxa"/>
            <w:shd w:val="clear" w:color="auto" w:fill="auto"/>
          </w:tcPr>
          <w:p w:rsidR="00E516F8" w:rsidRPr="00963137" w:rsidRDefault="00E516F8" w:rsidP="00963137">
            <w:pPr>
              <w:pStyle w:val="Akapitzlist"/>
              <w:numPr>
                <w:ilvl w:val="0"/>
                <w:numId w:val="19"/>
              </w:numPr>
              <w:spacing w:before="40" w:after="40" w:line="240" w:lineRule="auto"/>
              <w:jc w:val="both"/>
              <w:rPr>
                <w:rFonts w:ascii="Myriad Pro" w:hAnsi="Myriad Pro" w:cs="Arial"/>
                <w:sz w:val="20"/>
                <w:szCs w:val="20"/>
              </w:rPr>
            </w:pPr>
            <w:r w:rsidRPr="00963137">
              <w:rPr>
                <w:rFonts w:ascii="Myriad Pro" w:hAnsi="Myriad Pro" w:cs="Arial"/>
                <w:sz w:val="20"/>
                <w:szCs w:val="20"/>
              </w:rPr>
              <w:t>Jeden podmiot może wystąpić w ramach konkursu – jako wnioskodawca albo partner nie więcej niż 1 raz we wniosku o dofinansowanie.</w:t>
            </w:r>
          </w:p>
        </w:tc>
        <w:tc>
          <w:tcPr>
            <w:tcW w:w="4598"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Spełnienie kryterium jest konieczne do przyznania dofinansowania.</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Projekt niespełniające kryterium są odrzucane.</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Ocena spełniania kryterium polega na przypisaniu wartości logicznych „tak”, „nie”.</w:t>
            </w:r>
          </w:p>
        </w:tc>
      </w:tr>
      <w:tr w:rsidR="00F64A28" w:rsidRPr="00E47B43" w:rsidTr="0048576B">
        <w:trPr>
          <w:jc w:val="center"/>
        </w:trPr>
        <w:tc>
          <w:tcPr>
            <w:tcW w:w="704" w:type="dxa"/>
          </w:tcPr>
          <w:p w:rsidR="00F64A28" w:rsidRPr="00E47B43" w:rsidRDefault="00F64A28" w:rsidP="00E47B43">
            <w:pPr>
              <w:spacing w:before="40" w:after="40" w:line="240" w:lineRule="auto"/>
              <w:jc w:val="both"/>
              <w:rPr>
                <w:rFonts w:ascii="Myriad Pro" w:hAnsi="Myriad Pro" w:cs="Arial"/>
                <w:sz w:val="20"/>
                <w:szCs w:val="20"/>
              </w:rPr>
            </w:pPr>
          </w:p>
        </w:tc>
        <w:tc>
          <w:tcPr>
            <w:tcW w:w="2657" w:type="dxa"/>
            <w:shd w:val="clear" w:color="auto" w:fill="auto"/>
          </w:tcPr>
          <w:p w:rsidR="00F64A28" w:rsidRPr="00E47B43" w:rsidRDefault="00730D3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Zgodność wsparcia </w:t>
            </w:r>
          </w:p>
          <w:p w:rsidR="00F64A28" w:rsidRPr="00E47B43" w:rsidRDefault="00F64A28" w:rsidP="00E47B43">
            <w:pPr>
              <w:spacing w:before="40" w:after="40" w:line="240" w:lineRule="auto"/>
              <w:jc w:val="both"/>
              <w:rPr>
                <w:rFonts w:ascii="Myriad Pro" w:hAnsi="Myriad Pro" w:cs="Arial"/>
                <w:sz w:val="20"/>
                <w:szCs w:val="20"/>
              </w:rPr>
            </w:pPr>
          </w:p>
        </w:tc>
        <w:tc>
          <w:tcPr>
            <w:tcW w:w="6216" w:type="dxa"/>
            <w:shd w:val="clear" w:color="auto" w:fill="auto"/>
          </w:tcPr>
          <w:p w:rsidR="0025040B" w:rsidRPr="00E47B43" w:rsidRDefault="00812A13" w:rsidP="00E47B43">
            <w:pPr>
              <w:pStyle w:val="Akapitzlist"/>
              <w:numPr>
                <w:ilvl w:val="0"/>
                <w:numId w:val="17"/>
              </w:num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Działania realizowane w projekcie przez projektodawcę oraz ewentualnych partnerów są zgodne z RPZ </w:t>
            </w:r>
            <w:r w:rsidR="00D575DD" w:rsidRPr="00D575DD">
              <w:rPr>
                <w:rFonts w:ascii="Myriad Pro" w:hAnsi="Myriad Pro" w:cs="Arial"/>
                <w:sz w:val="20"/>
                <w:szCs w:val="20"/>
              </w:rPr>
              <w:t>"Prewencja chorób sercowo-naczyniowych u pacjentów onkologicznych na lata 2020-2022"</w:t>
            </w:r>
            <w:r w:rsidRPr="00E47B43">
              <w:rPr>
                <w:rFonts w:ascii="Myriad Pro" w:hAnsi="Myriad Pro" w:cs="Arial"/>
                <w:sz w:val="20"/>
                <w:szCs w:val="20"/>
              </w:rPr>
              <w:t>”, który jest załącznikiem do Regulaminu Konkursu</w:t>
            </w:r>
            <w:ins w:id="1" w:author="dkorczynska" w:date="2020-11-23T10:15:00Z">
              <w:r w:rsidR="00B05010">
                <w:rPr>
                  <w:rFonts w:ascii="Myriad Pro" w:hAnsi="Myriad Pro" w:cs="Arial"/>
                  <w:sz w:val="20"/>
                  <w:szCs w:val="20"/>
                </w:rPr>
                <w:t>.</w:t>
              </w:r>
            </w:ins>
            <w:r w:rsidRPr="00E47B43">
              <w:rPr>
                <w:rFonts w:ascii="Myriad Pro" w:hAnsi="Myriad Pro" w:cs="Arial"/>
                <w:sz w:val="20"/>
                <w:szCs w:val="20"/>
              </w:rPr>
              <w:t xml:space="preserve"> </w:t>
            </w:r>
            <w:del w:id="2" w:author="dkorczynska" w:date="2020-11-23T10:15:00Z">
              <w:r w:rsidRPr="00E47B43" w:rsidDel="00B05010">
                <w:rPr>
                  <w:rFonts w:ascii="Myriad Pro" w:hAnsi="Myriad Pro" w:cs="Arial"/>
                  <w:sz w:val="20"/>
                  <w:szCs w:val="20"/>
                </w:rPr>
                <w:delText>w zakresie</w:delText>
              </w:r>
            </w:del>
            <w:r w:rsidRPr="00E47B43">
              <w:rPr>
                <w:rFonts w:ascii="Myriad Pro" w:hAnsi="Myriad Pro" w:cs="Arial"/>
                <w:sz w:val="20"/>
                <w:szCs w:val="20"/>
              </w:rPr>
              <w:t xml:space="preserve"> </w:t>
            </w:r>
            <w:del w:id="3" w:author="dkorczynska" w:date="2020-11-23T10:15:00Z">
              <w:r w:rsidRPr="00E47B43" w:rsidDel="00B05010">
                <w:rPr>
                  <w:rFonts w:ascii="Myriad Pro" w:hAnsi="Myriad Pro" w:cs="Arial"/>
                  <w:sz w:val="20"/>
                  <w:szCs w:val="20"/>
                </w:rPr>
                <w:delText>co najmniej:</w:delText>
              </w:r>
            </w:del>
          </w:p>
          <w:p w:rsidR="00E516F8" w:rsidRPr="00E47B43" w:rsidDel="00B05010" w:rsidRDefault="00E516F8" w:rsidP="000443E5">
            <w:pPr>
              <w:pStyle w:val="Akapitzlist"/>
              <w:numPr>
                <w:ilvl w:val="0"/>
                <w:numId w:val="18"/>
              </w:numPr>
              <w:spacing w:before="40" w:after="40" w:line="240" w:lineRule="auto"/>
              <w:ind w:left="1012" w:hanging="284"/>
              <w:jc w:val="both"/>
              <w:rPr>
                <w:del w:id="4" w:author="dkorczynska" w:date="2020-11-23T10:15:00Z"/>
                <w:rFonts w:ascii="Myriad Pro" w:hAnsi="Myriad Pro" w:cs="Arial"/>
                <w:sz w:val="20"/>
                <w:szCs w:val="20"/>
              </w:rPr>
            </w:pPr>
            <w:del w:id="5" w:author="dkorczynska" w:date="2020-11-23T10:15:00Z">
              <w:r w:rsidRPr="00E47B43" w:rsidDel="00B05010">
                <w:rPr>
                  <w:rFonts w:ascii="Myriad Pro" w:hAnsi="Myriad Pro" w:cs="Arial"/>
                  <w:sz w:val="20"/>
                  <w:szCs w:val="20"/>
                </w:rPr>
                <w:delText>spełnienia wymogów w zakresie kryteriów i sposobu rekrutacji uczestników;</w:delText>
              </w:r>
            </w:del>
          </w:p>
          <w:p w:rsidR="00E516F8" w:rsidRPr="00E47B43" w:rsidDel="00B05010" w:rsidRDefault="00E516F8" w:rsidP="000443E5">
            <w:pPr>
              <w:pStyle w:val="Akapitzlist"/>
              <w:numPr>
                <w:ilvl w:val="0"/>
                <w:numId w:val="18"/>
              </w:numPr>
              <w:spacing w:before="40" w:after="40" w:line="240" w:lineRule="auto"/>
              <w:ind w:left="1012" w:hanging="284"/>
              <w:jc w:val="both"/>
              <w:rPr>
                <w:del w:id="6" w:author="dkorczynska" w:date="2020-11-23T10:15:00Z"/>
                <w:rFonts w:ascii="Myriad Pro" w:hAnsi="Myriad Pro" w:cs="Arial"/>
                <w:sz w:val="20"/>
                <w:szCs w:val="20"/>
              </w:rPr>
            </w:pPr>
            <w:del w:id="7" w:author="dkorczynska" w:date="2020-11-23T10:15:00Z">
              <w:r w:rsidRPr="00E47B43" w:rsidDel="00B05010">
                <w:rPr>
                  <w:rFonts w:ascii="Myriad Pro" w:hAnsi="Myriad Pro" w:cs="Arial"/>
                  <w:sz w:val="20"/>
                  <w:szCs w:val="20"/>
                </w:rPr>
                <w:delText>spełnienia wymogów w zakresie organizacji poszczególnych etapów planowanych interwencji;</w:delText>
              </w:r>
            </w:del>
          </w:p>
          <w:p w:rsidR="00E516F8" w:rsidRPr="00E47B43" w:rsidDel="00B05010" w:rsidRDefault="00E516F8" w:rsidP="000443E5">
            <w:pPr>
              <w:pStyle w:val="Akapitzlist"/>
              <w:numPr>
                <w:ilvl w:val="0"/>
                <w:numId w:val="18"/>
              </w:numPr>
              <w:spacing w:before="40" w:after="40" w:line="240" w:lineRule="auto"/>
              <w:ind w:left="1012" w:hanging="284"/>
              <w:jc w:val="both"/>
              <w:rPr>
                <w:del w:id="8" w:author="dkorczynska" w:date="2020-11-23T10:15:00Z"/>
                <w:rFonts w:ascii="Myriad Pro" w:hAnsi="Myriad Pro" w:cs="Arial"/>
                <w:sz w:val="20"/>
                <w:szCs w:val="20"/>
              </w:rPr>
            </w:pPr>
            <w:del w:id="9" w:author="dkorczynska" w:date="2020-11-23T10:15:00Z">
              <w:r w:rsidRPr="00E47B43" w:rsidDel="00B05010">
                <w:rPr>
                  <w:rFonts w:ascii="Myriad Pro" w:hAnsi="Myriad Pro" w:cs="Arial"/>
                  <w:sz w:val="20"/>
                  <w:szCs w:val="20"/>
                </w:rPr>
                <w:delText>spełnienia wymogów dotyczących liczby oraz kwalifikacji zawodowych personelu medycznego;</w:delText>
              </w:r>
            </w:del>
          </w:p>
          <w:p w:rsidR="00E516F8" w:rsidRPr="00E47B43" w:rsidDel="00B05010" w:rsidRDefault="00E516F8" w:rsidP="000443E5">
            <w:pPr>
              <w:pStyle w:val="Akapitzlist"/>
              <w:numPr>
                <w:ilvl w:val="0"/>
                <w:numId w:val="18"/>
              </w:numPr>
              <w:spacing w:before="40" w:after="40" w:line="240" w:lineRule="auto"/>
              <w:ind w:left="1012" w:hanging="284"/>
              <w:jc w:val="both"/>
              <w:rPr>
                <w:del w:id="10" w:author="dkorczynska" w:date="2020-11-23T10:15:00Z"/>
                <w:rFonts w:ascii="Myriad Pro" w:hAnsi="Myriad Pro" w:cs="Arial"/>
                <w:sz w:val="20"/>
                <w:szCs w:val="20"/>
              </w:rPr>
            </w:pPr>
            <w:del w:id="11" w:author="dkorczynska" w:date="2020-11-23T10:15:00Z">
              <w:r w:rsidRPr="00E47B43" w:rsidDel="00B05010">
                <w:rPr>
                  <w:rFonts w:ascii="Myriad Pro" w:hAnsi="Myriad Pro" w:cs="Arial"/>
                  <w:sz w:val="20"/>
                  <w:szCs w:val="20"/>
                </w:rPr>
                <w:delText>spełnienia wymogów dotyczących warunków sprzętowych.</w:delText>
              </w:r>
            </w:del>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lastRenderedPageBreak/>
              <w:t>W przypadku, gdy projekt przewiduje udzielanie świadczeń opieki zdrowotnej Projektodawcą lub Partnerem jest podmiot wykonujący działalność leczniczą, uprawniony do tego na mocy obowiązujących przepisów prawa.</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Okres realizacji projektu trwa nie dłużej niż do 31.12.2022 r.</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Świadczenia w ramach programu polityki zdrowotnej będą realizowane z pełnym poszanowaniem istniejących ram prawnych i ochrony praw pacjenta, w tym zasad dotyczących prowadzenia i przechowywania dokumentacji medycznej.</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wniesie wkład własny w wysokości nie mniejszej niż 10% wartości projektu, zgodnie z zapisami zawartymi w Szczegółowym Opisie Osi Priorytetowych Regionalnego Programu Operacyjnego Województwa Zachodniopomorskiego 2014-2020.</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Projektodawca lub Partner  nie  jest  realizatorem  analogicznego  programu  zdrowotnego  lub  programu polityki zdrowotnej realizowanego w ramach POWER.</w:t>
            </w:r>
          </w:p>
          <w:p w:rsidR="00E47B43" w:rsidRPr="008E40FF" w:rsidRDefault="00E47B43" w:rsidP="008E40FF">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Maksymalna wartość projektu wynosi nie więcej niż wartość określona w ramach właściwego Reg</w:t>
            </w:r>
            <w:r w:rsidR="00D575DD">
              <w:rPr>
                <w:rFonts w:ascii="Myriad Pro" w:hAnsi="Myriad Pro" w:cs="Arial"/>
                <w:sz w:val="20"/>
                <w:szCs w:val="20"/>
              </w:rPr>
              <w:t xml:space="preserve">ionalnego Programu Zdrowotnego </w:t>
            </w:r>
            <w:r w:rsidR="00D575DD" w:rsidRPr="00D575DD">
              <w:rPr>
                <w:rFonts w:ascii="Myriad Pro" w:hAnsi="Myriad Pro" w:cs="Arial"/>
                <w:sz w:val="20"/>
                <w:szCs w:val="20"/>
              </w:rPr>
              <w:t>"Prewencja chorób sercowo-naczyniowych u pacjentów onkologicznych na lata 2020-2022"</w:t>
            </w:r>
            <w:r w:rsidRPr="008E40FF">
              <w:rPr>
                <w:rFonts w:ascii="Myriad Pro" w:hAnsi="Myriad Pro" w:cs="Arial"/>
                <w:sz w:val="20"/>
                <w:szCs w:val="20"/>
              </w:rPr>
              <w:t>.</w:t>
            </w:r>
          </w:p>
          <w:p w:rsidR="00EF39FB" w:rsidRPr="008E40FF" w:rsidRDefault="00E47B43" w:rsidP="00E47B43">
            <w:pPr>
              <w:pStyle w:val="Akapitzlist"/>
              <w:numPr>
                <w:ilvl w:val="0"/>
                <w:numId w:val="17"/>
              </w:numPr>
              <w:spacing w:before="40" w:after="40" w:line="240" w:lineRule="auto"/>
              <w:jc w:val="both"/>
              <w:rPr>
                <w:rFonts w:ascii="Myriad Pro" w:hAnsi="Myriad Pro" w:cs="Arial"/>
                <w:sz w:val="20"/>
                <w:szCs w:val="20"/>
              </w:rPr>
            </w:pPr>
            <w:r w:rsidRPr="008E40FF">
              <w:rPr>
                <w:rFonts w:ascii="Myriad Pro" w:hAnsi="Myriad Pro" w:cs="Arial"/>
                <w:sz w:val="20"/>
                <w:szCs w:val="20"/>
              </w:rPr>
              <w:t>Koszty bezpośrednie projektu nie są rozliczane w całości kwotami ryczałtowymi określonymi przez beneficjenta.</w:t>
            </w:r>
          </w:p>
        </w:tc>
        <w:tc>
          <w:tcPr>
            <w:tcW w:w="4598" w:type="dxa"/>
            <w:shd w:val="clear" w:color="auto" w:fill="auto"/>
          </w:tcPr>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lastRenderedPageBreak/>
              <w:t>Spełnienie kryterium jest konieczne do przyznania dofinansowania.</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Projekt niespełniające kryterium są odrzucane.</w:t>
            </w:r>
          </w:p>
          <w:p w:rsidR="00F64A2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Ocena spełniania kryterium polega na przypisaniu wartości logicznych „tak”, „nie”</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5D4F8D" w:rsidP="00E47B43">
            <w:pPr>
              <w:spacing w:before="40" w:after="40" w:line="240" w:lineRule="auto"/>
              <w:jc w:val="both"/>
              <w:rPr>
                <w:rFonts w:ascii="Myriad Pro" w:hAnsi="Myriad Pro" w:cs="Arial"/>
                <w:sz w:val="20"/>
                <w:szCs w:val="20"/>
              </w:rPr>
            </w:pPr>
            <w:r>
              <w:rPr>
                <w:rFonts w:ascii="Myriad Pro" w:hAnsi="Myriad Pro" w:cs="Arial"/>
                <w:sz w:val="20"/>
                <w:szCs w:val="20"/>
              </w:rPr>
              <w:t>W zakresie k</w:t>
            </w:r>
            <w:r w:rsidR="00E516F8" w:rsidRPr="00E47B43">
              <w:rPr>
                <w:rFonts w:ascii="Myriad Pro" w:hAnsi="Myriad Pro" w:cs="Arial"/>
                <w:sz w:val="20"/>
                <w:szCs w:val="20"/>
              </w:rPr>
              <w:t xml:space="preserve">ryterium dostępu „Zgodność wsparcia” nr 1 na podstawie art. 45 ust. 3 ustawy z dnia 11 lipca 2014 r. </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o zasadach realizacji programów w zakresie polityki spójności finansowanych w perspektywie finansowej 2014–2020 ((Dz. U. z 2020r. poz.</w:t>
            </w:r>
            <w:r w:rsidR="00E47B43">
              <w:rPr>
                <w:rFonts w:ascii="Myriad Pro" w:hAnsi="Myriad Pro" w:cs="Arial"/>
                <w:sz w:val="20"/>
                <w:szCs w:val="20"/>
              </w:rPr>
              <w:t xml:space="preserve"> </w:t>
            </w:r>
            <w:r w:rsidRPr="00E47B43">
              <w:rPr>
                <w:rFonts w:ascii="Myriad Pro" w:hAnsi="Myriad Pro" w:cs="Arial"/>
                <w:sz w:val="20"/>
                <w:szCs w:val="20"/>
              </w:rPr>
              <w:t xml:space="preserve">818) </w:t>
            </w:r>
            <w:r w:rsidRPr="00E47B43">
              <w:rPr>
                <w:rFonts w:ascii="Myriad Pro" w:hAnsi="Myriad Pro" w:cs="Arial"/>
                <w:sz w:val="20"/>
                <w:szCs w:val="20"/>
              </w:rPr>
              <w:lastRenderedPageBreak/>
              <w:t xml:space="preserve">treść wniosku </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o dofinansowanie w części dotyczącej spełnienia kryterium  może być uzupełniana lub poprawiana </w:t>
            </w: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w zakresie określonym w regulaminie konkursu.</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W zakresie kryterium dostępu "Zgodność wsparcia" nr</w:t>
            </w:r>
            <w:r w:rsidR="00D575DD">
              <w:rPr>
                <w:rFonts w:ascii="Myriad Pro" w:hAnsi="Myriad Pro" w:cs="Arial"/>
                <w:sz w:val="20"/>
                <w:szCs w:val="20"/>
              </w:rPr>
              <w:t xml:space="preserve"> 3</w:t>
            </w:r>
            <w:r w:rsidR="008E40FF">
              <w:rPr>
                <w:rFonts w:ascii="Myriad Pro" w:hAnsi="Myriad Pro" w:cs="Arial"/>
                <w:sz w:val="20"/>
                <w:szCs w:val="20"/>
              </w:rPr>
              <w:t xml:space="preserve"> </w:t>
            </w:r>
            <w:r w:rsidR="008E40FF" w:rsidRPr="00E47B43">
              <w:rPr>
                <w:rFonts w:ascii="Myriad Pro" w:hAnsi="Myriad Pro" w:cs="Arial"/>
                <w:sz w:val="20"/>
                <w:szCs w:val="20"/>
              </w:rPr>
              <w:t>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p w:rsidR="00E516F8" w:rsidRPr="00E47B43" w:rsidRDefault="00E516F8" w:rsidP="00E47B43">
            <w:pPr>
              <w:spacing w:before="40" w:after="40" w:line="240" w:lineRule="auto"/>
              <w:jc w:val="both"/>
              <w:rPr>
                <w:rFonts w:ascii="Myriad Pro" w:hAnsi="Myriad Pro" w:cs="Arial"/>
                <w:sz w:val="20"/>
                <w:szCs w:val="20"/>
              </w:rPr>
            </w:pPr>
          </w:p>
          <w:p w:rsidR="00E516F8" w:rsidRPr="00E47B43" w:rsidRDefault="00E516F8" w:rsidP="00E47B43">
            <w:pPr>
              <w:spacing w:before="40" w:after="40" w:line="240" w:lineRule="auto"/>
              <w:jc w:val="both"/>
              <w:rPr>
                <w:rFonts w:ascii="Myriad Pro" w:hAnsi="Myriad Pro" w:cs="Arial"/>
                <w:sz w:val="20"/>
                <w:szCs w:val="20"/>
              </w:rPr>
            </w:pPr>
            <w:r w:rsidRPr="00E47B43">
              <w:rPr>
                <w:rFonts w:ascii="Myriad Pro" w:hAnsi="Myriad Pro" w:cs="Arial"/>
                <w:sz w:val="20"/>
                <w:szCs w:val="20"/>
              </w:rPr>
              <w:t xml:space="preserve">Kryterium zostanie zweryfikowane na podstawie treści wniosku o dofinansowanie. </w:t>
            </w:r>
          </w:p>
          <w:p w:rsidR="00E516F8" w:rsidRPr="00E47B43" w:rsidRDefault="00E516F8" w:rsidP="00E47B43">
            <w:pPr>
              <w:spacing w:before="40" w:after="40" w:line="240" w:lineRule="auto"/>
              <w:jc w:val="both"/>
              <w:rPr>
                <w:rFonts w:ascii="Myriad Pro" w:hAnsi="Myriad Pro" w:cs="Arial"/>
                <w:sz w:val="20"/>
                <w:szCs w:val="20"/>
              </w:rPr>
            </w:pPr>
          </w:p>
        </w:tc>
      </w:tr>
    </w:tbl>
    <w:p w:rsidR="001A5E89" w:rsidRDefault="001A5E89">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E47B43" w:rsidRPr="002F12CD" w:rsidTr="00BB4E08">
        <w:trPr>
          <w:jc w:val="center"/>
        </w:trPr>
        <w:tc>
          <w:tcPr>
            <w:tcW w:w="14175" w:type="dxa"/>
            <w:gridSpan w:val="3"/>
            <w:shd w:val="clear" w:color="auto" w:fill="D9D9D9" w:themeFill="background1" w:themeFillShade="D9"/>
          </w:tcPr>
          <w:p w:rsidR="00E47B43" w:rsidRPr="002F12CD" w:rsidRDefault="00E47B43" w:rsidP="00BB4E08">
            <w:pPr>
              <w:spacing w:before="40" w:after="40" w:line="240" w:lineRule="auto"/>
              <w:jc w:val="center"/>
              <w:rPr>
                <w:rFonts w:ascii="Myriad Pro" w:hAnsi="Myriad Pro"/>
                <w:b/>
                <w:sz w:val="20"/>
                <w:szCs w:val="20"/>
              </w:rPr>
            </w:pPr>
            <w:r w:rsidRPr="002F12CD">
              <w:rPr>
                <w:rFonts w:ascii="Myriad Pro" w:hAnsi="Myriad Pro"/>
                <w:b/>
                <w:sz w:val="20"/>
                <w:szCs w:val="20"/>
              </w:rPr>
              <w:t>Kryteria premiujące</w:t>
            </w:r>
          </w:p>
        </w:tc>
      </w:tr>
      <w:tr w:rsidR="00E47B43" w:rsidRPr="002F12CD" w:rsidTr="00BB4E08">
        <w:trPr>
          <w:jc w:val="center"/>
        </w:trPr>
        <w:tc>
          <w:tcPr>
            <w:tcW w:w="937"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L.p.</w:t>
            </w:r>
          </w:p>
        </w:tc>
        <w:tc>
          <w:tcPr>
            <w:tcW w:w="8505"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Definicja kryterium</w:t>
            </w:r>
          </w:p>
        </w:tc>
        <w:tc>
          <w:tcPr>
            <w:tcW w:w="4733" w:type="dxa"/>
          </w:tcPr>
          <w:p w:rsidR="00E47B43" w:rsidRPr="002F12CD" w:rsidRDefault="00E47B43" w:rsidP="00BB4E08">
            <w:pPr>
              <w:spacing w:before="40" w:after="40" w:line="240" w:lineRule="auto"/>
              <w:jc w:val="center"/>
              <w:rPr>
                <w:rFonts w:ascii="Myriad Pro" w:hAnsi="Myriad Pro"/>
                <w:sz w:val="20"/>
                <w:szCs w:val="20"/>
              </w:rPr>
            </w:pPr>
            <w:r w:rsidRPr="002F12CD">
              <w:rPr>
                <w:rFonts w:ascii="Myriad Pro" w:hAnsi="Myriad Pro"/>
                <w:sz w:val="20"/>
                <w:szCs w:val="20"/>
              </w:rPr>
              <w:t>Opis znaczenia kryterium</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sz w:val="20"/>
                <w:szCs w:val="20"/>
              </w:rPr>
            </w:pPr>
            <w:r w:rsidRPr="00FF776F">
              <w:rPr>
                <w:rFonts w:ascii="Myriad Pro" w:hAnsi="Myriad Pro"/>
                <w:sz w:val="20"/>
                <w:szCs w:val="20"/>
              </w:rPr>
              <w:t>1</w:t>
            </w:r>
          </w:p>
        </w:tc>
        <w:tc>
          <w:tcPr>
            <w:tcW w:w="8505" w:type="dxa"/>
          </w:tcPr>
          <w:p w:rsidR="00E47B43" w:rsidRPr="00FF776F" w:rsidRDefault="00E47B43" w:rsidP="00BB4E08">
            <w:pPr>
              <w:spacing w:before="40" w:after="40" w:line="240" w:lineRule="auto"/>
              <w:jc w:val="center"/>
              <w:rPr>
                <w:rFonts w:ascii="Myriad Pro" w:hAnsi="Myriad Pro"/>
                <w:sz w:val="20"/>
                <w:szCs w:val="20"/>
              </w:rPr>
            </w:pPr>
            <w:r>
              <w:rPr>
                <w:rFonts w:ascii="Myriad Pro" w:hAnsi="Myriad Pro"/>
                <w:sz w:val="20"/>
                <w:szCs w:val="20"/>
              </w:rPr>
              <w:t>2</w:t>
            </w:r>
          </w:p>
        </w:tc>
        <w:tc>
          <w:tcPr>
            <w:tcW w:w="4733" w:type="dxa"/>
          </w:tcPr>
          <w:p w:rsidR="00E47B43" w:rsidRPr="00FF776F" w:rsidRDefault="00E47B43" w:rsidP="00BB4E08">
            <w:pPr>
              <w:spacing w:before="40" w:after="40" w:line="240" w:lineRule="auto"/>
              <w:jc w:val="center"/>
              <w:rPr>
                <w:rFonts w:ascii="Myriad Pro" w:hAnsi="Myriad Pro"/>
                <w:sz w:val="20"/>
                <w:szCs w:val="20"/>
              </w:rPr>
            </w:pPr>
            <w:r>
              <w:rPr>
                <w:rFonts w:ascii="Myriad Pro" w:hAnsi="Myriad Pro"/>
                <w:sz w:val="20"/>
                <w:szCs w:val="20"/>
              </w:rPr>
              <w:t>3</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sidRPr="00FF776F">
              <w:rPr>
                <w:rFonts w:ascii="Myriad Pro" w:hAnsi="Myriad Pro" w:cs="Arial"/>
                <w:sz w:val="20"/>
                <w:szCs w:val="20"/>
              </w:rPr>
              <w:t>1.</w:t>
            </w:r>
          </w:p>
        </w:tc>
        <w:tc>
          <w:tcPr>
            <w:tcW w:w="8505" w:type="dxa"/>
          </w:tcPr>
          <w:p w:rsidR="00E47B43" w:rsidRPr="00606F72" w:rsidRDefault="00E47B43" w:rsidP="00BB4E08">
            <w:pPr>
              <w:adjustRightInd w:val="0"/>
              <w:spacing w:line="240" w:lineRule="auto"/>
              <w:jc w:val="both"/>
              <w:rPr>
                <w:rFonts w:ascii="Myriad Pro" w:hAnsi="Myriad Pro" w:cs="Arial"/>
                <w:bCs/>
                <w:sz w:val="20"/>
                <w:szCs w:val="20"/>
              </w:rPr>
            </w:pPr>
            <w:r w:rsidRPr="00606F72">
              <w:rPr>
                <w:rFonts w:ascii="Myriad Pro" w:hAnsi="Myriad Pro" w:cs="Arial"/>
                <w:sz w:val="20"/>
                <w:szCs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E47B43" w:rsidRPr="00FF776F" w:rsidRDefault="00E47B43" w:rsidP="00BB4E08">
            <w:pPr>
              <w:spacing w:before="40" w:after="40" w:line="240" w:lineRule="auto"/>
              <w:rPr>
                <w:rFonts w:ascii="Myriad Pro" w:hAnsi="Myriad Pro" w:cs="Arial"/>
                <w:sz w:val="20"/>
                <w:szCs w:val="20"/>
              </w:rPr>
            </w:pPr>
            <w:r w:rsidRPr="00FF776F">
              <w:rPr>
                <w:rFonts w:ascii="Myriad Pro" w:hAnsi="Myriad Pro" w:cs="Arial"/>
                <w:sz w:val="20"/>
                <w:szCs w:val="20"/>
              </w:rPr>
              <w:t>Liczba punktów: 1</w:t>
            </w:r>
            <w:r>
              <w:rPr>
                <w:rFonts w:ascii="Myriad Pro" w:hAnsi="Myriad Pro" w:cs="Arial"/>
                <w:sz w:val="20"/>
                <w:szCs w:val="20"/>
              </w:rPr>
              <w:t>0</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Pr>
                <w:rFonts w:ascii="Myriad Pro" w:hAnsi="Myriad Pro" w:cs="Arial"/>
                <w:sz w:val="20"/>
                <w:szCs w:val="20"/>
              </w:rPr>
              <w:t>2.</w:t>
            </w:r>
          </w:p>
        </w:tc>
        <w:tc>
          <w:tcPr>
            <w:tcW w:w="8505" w:type="dxa"/>
          </w:tcPr>
          <w:p w:rsidR="00E47B43" w:rsidRPr="00606F72" w:rsidRDefault="00E47B43" w:rsidP="00BB4E08">
            <w:pPr>
              <w:adjustRightInd w:val="0"/>
              <w:spacing w:line="240" w:lineRule="auto"/>
              <w:jc w:val="both"/>
              <w:rPr>
                <w:rFonts w:ascii="Myriad Pro" w:hAnsi="Myriad Pro" w:cs="Arial"/>
                <w:sz w:val="20"/>
                <w:szCs w:val="20"/>
              </w:rPr>
            </w:pPr>
            <w:r w:rsidRPr="00E47B43">
              <w:rPr>
                <w:rFonts w:ascii="Myriad Pro" w:hAnsi="Myriad Pro" w:cs="Arial"/>
                <w:sz w:val="20"/>
                <w:szCs w:val="20"/>
              </w:rPr>
              <w:t xml:space="preserve">W ramach projektu realizowane jest wsparcie również w godzinach popołudniowych (po godzinie </w:t>
            </w:r>
            <w:r w:rsidRPr="00E47B43">
              <w:rPr>
                <w:rFonts w:ascii="Myriad Pro" w:hAnsi="Myriad Pro" w:cs="Arial"/>
                <w:sz w:val="20"/>
                <w:szCs w:val="20"/>
              </w:rPr>
              <w:lastRenderedPageBreak/>
              <w:t>16:00) i wieczornych oraz w soboty.</w:t>
            </w:r>
          </w:p>
        </w:tc>
        <w:tc>
          <w:tcPr>
            <w:tcW w:w="4733" w:type="dxa"/>
          </w:tcPr>
          <w:p w:rsidR="00E47B43" w:rsidRPr="00FF776F" w:rsidRDefault="00E47B43" w:rsidP="00BB4E08">
            <w:pPr>
              <w:spacing w:before="40" w:after="40" w:line="240" w:lineRule="auto"/>
              <w:rPr>
                <w:rFonts w:ascii="Myriad Pro" w:hAnsi="Myriad Pro" w:cs="Arial"/>
                <w:sz w:val="20"/>
                <w:szCs w:val="20"/>
              </w:rPr>
            </w:pPr>
            <w:r w:rsidRPr="00FF776F">
              <w:rPr>
                <w:rFonts w:ascii="Myriad Pro" w:hAnsi="Myriad Pro" w:cs="Arial"/>
                <w:sz w:val="20"/>
                <w:szCs w:val="20"/>
              </w:rPr>
              <w:lastRenderedPageBreak/>
              <w:t>Liczba punktów: 1</w:t>
            </w:r>
            <w:r>
              <w:rPr>
                <w:rFonts w:ascii="Myriad Pro" w:hAnsi="Myriad Pro" w:cs="Arial"/>
                <w:sz w:val="20"/>
                <w:szCs w:val="20"/>
              </w:rPr>
              <w:t>0</w:t>
            </w:r>
          </w:p>
        </w:tc>
      </w:tr>
      <w:tr w:rsidR="00E47B43" w:rsidRPr="00FF776F" w:rsidTr="00BB4E08">
        <w:trPr>
          <w:jc w:val="center"/>
        </w:trPr>
        <w:tc>
          <w:tcPr>
            <w:tcW w:w="937" w:type="dxa"/>
          </w:tcPr>
          <w:p w:rsidR="00E47B43" w:rsidRPr="00FF776F" w:rsidRDefault="00E47B43" w:rsidP="00BB4E08">
            <w:pPr>
              <w:spacing w:before="40" w:after="40" w:line="240" w:lineRule="auto"/>
              <w:jc w:val="center"/>
              <w:rPr>
                <w:rFonts w:ascii="Myriad Pro" w:hAnsi="Myriad Pro" w:cs="Arial"/>
                <w:sz w:val="20"/>
                <w:szCs w:val="20"/>
              </w:rPr>
            </w:pPr>
            <w:r>
              <w:rPr>
                <w:rFonts w:ascii="Myriad Pro" w:hAnsi="Myriad Pro" w:cs="Arial"/>
                <w:sz w:val="20"/>
                <w:szCs w:val="20"/>
              </w:rPr>
              <w:lastRenderedPageBreak/>
              <w:t>3</w:t>
            </w:r>
            <w:r w:rsidRPr="00FF776F">
              <w:rPr>
                <w:rFonts w:ascii="Myriad Pro" w:hAnsi="Myriad Pro" w:cs="Arial"/>
                <w:sz w:val="20"/>
                <w:szCs w:val="20"/>
              </w:rPr>
              <w:t>.</w:t>
            </w:r>
          </w:p>
        </w:tc>
        <w:tc>
          <w:tcPr>
            <w:tcW w:w="8505" w:type="dxa"/>
          </w:tcPr>
          <w:p w:rsidR="00E47B43" w:rsidRPr="00FF776F" w:rsidRDefault="00E47B43" w:rsidP="00BB4E08">
            <w:pPr>
              <w:spacing w:before="40" w:after="40" w:line="240" w:lineRule="auto"/>
              <w:jc w:val="both"/>
              <w:rPr>
                <w:rFonts w:ascii="Myriad Pro" w:hAnsi="Myriad Pro" w:cs="Arial"/>
                <w:sz w:val="20"/>
                <w:szCs w:val="20"/>
              </w:rPr>
            </w:pPr>
            <w:r w:rsidRPr="00FF776F">
              <w:rPr>
                <w:rFonts w:ascii="Myriad Pro" w:hAnsi="Myriad Pro" w:cs="Arial"/>
                <w:sz w:val="20"/>
                <w:szCs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E47B43" w:rsidRPr="00FF776F" w:rsidRDefault="00E47B43" w:rsidP="00BB4E08">
            <w:pPr>
              <w:spacing w:before="40" w:after="40" w:line="240" w:lineRule="auto"/>
              <w:rPr>
                <w:rFonts w:ascii="Myriad Pro" w:hAnsi="Myriad Pro" w:cs="Arial"/>
                <w:sz w:val="20"/>
                <w:szCs w:val="20"/>
              </w:rPr>
            </w:pPr>
            <w:r>
              <w:rPr>
                <w:rFonts w:ascii="Myriad Pro" w:hAnsi="Myriad Pro" w:cs="Arial"/>
                <w:sz w:val="20"/>
                <w:szCs w:val="20"/>
              </w:rPr>
              <w:t>Liczba punktów: 5</w:t>
            </w:r>
          </w:p>
        </w:tc>
      </w:tr>
    </w:tbl>
    <w:p w:rsidR="00E47B43" w:rsidRPr="00E516F8" w:rsidRDefault="00E47B43">
      <w:pPr>
        <w:rPr>
          <w:rFonts w:ascii="Arial" w:hAnsi="Arial" w:cs="Arial"/>
          <w:sz w:val="18"/>
          <w:szCs w:val="18"/>
        </w:rPr>
      </w:pPr>
    </w:p>
    <w:sectPr w:rsidR="00E47B43" w:rsidRPr="00E516F8" w:rsidSect="00F917AA">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0B" w:rsidRDefault="001B010B">
      <w:pPr>
        <w:spacing w:after="0" w:line="240" w:lineRule="auto"/>
      </w:pPr>
      <w:r>
        <w:separator/>
      </w:r>
    </w:p>
  </w:endnote>
  <w:endnote w:type="continuationSeparator" w:id="0">
    <w:p w:rsidR="001B010B" w:rsidRDefault="001B0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57332"/>
      <w:docPartObj>
        <w:docPartGallery w:val="Page Numbers (Bottom of Page)"/>
        <w:docPartUnique/>
      </w:docPartObj>
    </w:sdtPr>
    <w:sdtEndPr/>
    <w:sdtContent>
      <w:sdt>
        <w:sdtPr>
          <w:id w:val="810570653"/>
          <w:docPartObj>
            <w:docPartGallery w:val="Page Numbers (Top of Page)"/>
            <w:docPartUnique/>
          </w:docPartObj>
        </w:sdtPr>
        <w:sdtEndPr/>
        <w:sdtContent>
          <w:p w:rsidR="00FF048E" w:rsidRDefault="004B2110">
            <w:pPr>
              <w:pStyle w:val="Stopka"/>
              <w:jc w:val="right"/>
            </w:pPr>
            <w:r>
              <w:t xml:space="preserve">Strona </w:t>
            </w:r>
            <w:r w:rsidR="006A71DC">
              <w:rPr>
                <w:b/>
                <w:sz w:val="24"/>
                <w:szCs w:val="24"/>
              </w:rPr>
              <w:fldChar w:fldCharType="begin"/>
            </w:r>
            <w:r>
              <w:rPr>
                <w:b/>
              </w:rPr>
              <w:instrText>PAGE</w:instrText>
            </w:r>
            <w:r w:rsidR="006A71DC">
              <w:rPr>
                <w:b/>
                <w:sz w:val="24"/>
                <w:szCs w:val="24"/>
              </w:rPr>
              <w:fldChar w:fldCharType="separate"/>
            </w:r>
            <w:r w:rsidR="005C2067">
              <w:rPr>
                <w:b/>
                <w:noProof/>
              </w:rPr>
              <w:t>1</w:t>
            </w:r>
            <w:r w:rsidR="006A71DC">
              <w:rPr>
                <w:b/>
                <w:sz w:val="24"/>
                <w:szCs w:val="24"/>
              </w:rPr>
              <w:fldChar w:fldCharType="end"/>
            </w:r>
            <w:r>
              <w:t xml:space="preserve"> z </w:t>
            </w:r>
            <w:r w:rsidR="006A71DC">
              <w:rPr>
                <w:b/>
                <w:sz w:val="24"/>
                <w:szCs w:val="24"/>
              </w:rPr>
              <w:fldChar w:fldCharType="begin"/>
            </w:r>
            <w:r>
              <w:rPr>
                <w:b/>
              </w:rPr>
              <w:instrText>NUMPAGES</w:instrText>
            </w:r>
            <w:r w:rsidR="006A71DC">
              <w:rPr>
                <w:b/>
                <w:sz w:val="24"/>
                <w:szCs w:val="24"/>
              </w:rPr>
              <w:fldChar w:fldCharType="separate"/>
            </w:r>
            <w:r w:rsidR="005C2067">
              <w:rPr>
                <w:b/>
                <w:noProof/>
              </w:rPr>
              <w:t>3</w:t>
            </w:r>
            <w:r w:rsidR="006A71DC">
              <w:rPr>
                <w:b/>
                <w:sz w:val="24"/>
                <w:szCs w:val="24"/>
              </w:rPr>
              <w:fldChar w:fldCharType="end"/>
            </w:r>
          </w:p>
        </w:sdtContent>
      </w:sdt>
    </w:sdtContent>
  </w:sdt>
  <w:p w:rsidR="00F917AA" w:rsidRDefault="005C20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0B" w:rsidRDefault="001B010B">
      <w:pPr>
        <w:spacing w:after="0" w:line="240" w:lineRule="auto"/>
      </w:pPr>
      <w:r>
        <w:separator/>
      </w:r>
    </w:p>
  </w:footnote>
  <w:footnote w:type="continuationSeparator" w:id="0">
    <w:p w:rsidR="001B010B" w:rsidRDefault="001B0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0232"/>
    <w:multiLevelType w:val="hybridMultilevel"/>
    <w:tmpl w:val="0ADAB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E9331E5"/>
    <w:multiLevelType w:val="hybridMultilevel"/>
    <w:tmpl w:val="72B86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5B12CB"/>
    <w:multiLevelType w:val="hybridMultilevel"/>
    <w:tmpl w:val="F1805E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A05610"/>
    <w:multiLevelType w:val="hybridMultilevel"/>
    <w:tmpl w:val="C26AF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7B04127"/>
    <w:multiLevelType w:val="hybridMultilevel"/>
    <w:tmpl w:val="6804E690"/>
    <w:lvl w:ilvl="0" w:tplc="0415000F">
      <w:start w:val="1"/>
      <w:numFmt w:val="decimal"/>
      <w:lvlText w:val="%1."/>
      <w:lvlJc w:val="left"/>
      <w:pPr>
        <w:ind w:left="720" w:hanging="360"/>
      </w:pPr>
      <w:rPr>
        <w:rFonts w:hint="default"/>
      </w:rPr>
    </w:lvl>
    <w:lvl w:ilvl="1" w:tplc="D20483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953038D"/>
    <w:multiLevelType w:val="hybridMultilevel"/>
    <w:tmpl w:val="667C2AD0"/>
    <w:lvl w:ilvl="0" w:tplc="0415000F">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5D9700B"/>
    <w:multiLevelType w:val="hybridMultilevel"/>
    <w:tmpl w:val="5D76D9EC"/>
    <w:lvl w:ilvl="0" w:tplc="676643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970688"/>
    <w:multiLevelType w:val="hybridMultilevel"/>
    <w:tmpl w:val="664E5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95E6044"/>
    <w:multiLevelType w:val="hybridMultilevel"/>
    <w:tmpl w:val="B2366CDC"/>
    <w:lvl w:ilvl="0" w:tplc="AB7AD5F6">
      <w:start w:val="1"/>
      <w:numFmt w:val="bullet"/>
      <w:lvlText w:val=""/>
      <w:lvlJc w:val="left"/>
      <w:pPr>
        <w:ind w:left="1440" w:hanging="360"/>
      </w:pPr>
      <w:rPr>
        <w:rFonts w:ascii="Symbol" w:hAnsi="Symbol" w:hint="default"/>
      </w:rPr>
    </w:lvl>
    <w:lvl w:ilvl="1" w:tplc="AB7AD5F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2"/>
  </w:num>
  <w:num w:numId="4">
    <w:abstractNumId w:val="1"/>
  </w:num>
  <w:num w:numId="5">
    <w:abstractNumId w:val="4"/>
  </w:num>
  <w:num w:numId="6">
    <w:abstractNumId w:val="15"/>
  </w:num>
  <w:num w:numId="7">
    <w:abstractNumId w:val="7"/>
  </w:num>
  <w:num w:numId="8">
    <w:abstractNumId w:val="17"/>
  </w:num>
  <w:num w:numId="9">
    <w:abstractNumId w:val="3"/>
  </w:num>
  <w:num w:numId="10">
    <w:abstractNumId w:val="14"/>
  </w:num>
  <w:num w:numId="11">
    <w:abstractNumId w:val="6"/>
  </w:num>
  <w:num w:numId="12">
    <w:abstractNumId w:val="13"/>
  </w:num>
  <w:num w:numId="13">
    <w:abstractNumId w:val="0"/>
  </w:num>
  <w:num w:numId="14">
    <w:abstractNumId w:val="11"/>
  </w:num>
  <w:num w:numId="15">
    <w:abstractNumId w:val="18"/>
  </w:num>
  <w:num w:numId="16">
    <w:abstractNumId w:val="10"/>
  </w:num>
  <w:num w:numId="17">
    <w:abstractNumId w:val="9"/>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A28"/>
    <w:rsid w:val="00004868"/>
    <w:rsid w:val="00020BFD"/>
    <w:rsid w:val="000251F0"/>
    <w:rsid w:val="000443E5"/>
    <w:rsid w:val="000545B5"/>
    <w:rsid w:val="0005769F"/>
    <w:rsid w:val="000622F6"/>
    <w:rsid w:val="00090697"/>
    <w:rsid w:val="00093C9A"/>
    <w:rsid w:val="000B3BF8"/>
    <w:rsid w:val="000E71EA"/>
    <w:rsid w:val="000E7FB6"/>
    <w:rsid w:val="000F3C2D"/>
    <w:rsid w:val="00101195"/>
    <w:rsid w:val="00151C97"/>
    <w:rsid w:val="00153B2F"/>
    <w:rsid w:val="001628C0"/>
    <w:rsid w:val="00163E52"/>
    <w:rsid w:val="001741EB"/>
    <w:rsid w:val="001A5E89"/>
    <w:rsid w:val="001B010B"/>
    <w:rsid w:val="001B59C3"/>
    <w:rsid w:val="001F3D87"/>
    <w:rsid w:val="002237E2"/>
    <w:rsid w:val="00241C90"/>
    <w:rsid w:val="002518F1"/>
    <w:rsid w:val="00265204"/>
    <w:rsid w:val="00293C23"/>
    <w:rsid w:val="002A6355"/>
    <w:rsid w:val="002B3EEA"/>
    <w:rsid w:val="002D30A2"/>
    <w:rsid w:val="00300663"/>
    <w:rsid w:val="00330F67"/>
    <w:rsid w:val="0033192B"/>
    <w:rsid w:val="003440F4"/>
    <w:rsid w:val="00367C06"/>
    <w:rsid w:val="00392744"/>
    <w:rsid w:val="00392D1C"/>
    <w:rsid w:val="00395FD5"/>
    <w:rsid w:val="003D202B"/>
    <w:rsid w:val="003F1161"/>
    <w:rsid w:val="003F6BDE"/>
    <w:rsid w:val="0040210A"/>
    <w:rsid w:val="00417DDF"/>
    <w:rsid w:val="00424539"/>
    <w:rsid w:val="00454250"/>
    <w:rsid w:val="0045632F"/>
    <w:rsid w:val="0046203E"/>
    <w:rsid w:val="0048576B"/>
    <w:rsid w:val="00486556"/>
    <w:rsid w:val="004A25C7"/>
    <w:rsid w:val="004A729B"/>
    <w:rsid w:val="004B2110"/>
    <w:rsid w:val="004C5FAC"/>
    <w:rsid w:val="004E6EE3"/>
    <w:rsid w:val="004F00DC"/>
    <w:rsid w:val="004F248A"/>
    <w:rsid w:val="00502C9C"/>
    <w:rsid w:val="00517C86"/>
    <w:rsid w:val="00530BEB"/>
    <w:rsid w:val="00540A1E"/>
    <w:rsid w:val="00547180"/>
    <w:rsid w:val="00566957"/>
    <w:rsid w:val="0057348C"/>
    <w:rsid w:val="00583285"/>
    <w:rsid w:val="005B0307"/>
    <w:rsid w:val="005B19CD"/>
    <w:rsid w:val="005B5D15"/>
    <w:rsid w:val="005C2067"/>
    <w:rsid w:val="005D4F8D"/>
    <w:rsid w:val="005E40F9"/>
    <w:rsid w:val="005F31F9"/>
    <w:rsid w:val="00603067"/>
    <w:rsid w:val="00606231"/>
    <w:rsid w:val="0062673B"/>
    <w:rsid w:val="006710C5"/>
    <w:rsid w:val="006A71DC"/>
    <w:rsid w:val="006B4B92"/>
    <w:rsid w:val="006D4EC3"/>
    <w:rsid w:val="0070037F"/>
    <w:rsid w:val="00711BDE"/>
    <w:rsid w:val="00716FAA"/>
    <w:rsid w:val="007242EC"/>
    <w:rsid w:val="00730D38"/>
    <w:rsid w:val="007523EA"/>
    <w:rsid w:val="0075579E"/>
    <w:rsid w:val="00767F8A"/>
    <w:rsid w:val="0077002C"/>
    <w:rsid w:val="0079421A"/>
    <w:rsid w:val="00795741"/>
    <w:rsid w:val="0079605A"/>
    <w:rsid w:val="007A13CC"/>
    <w:rsid w:val="007A4F74"/>
    <w:rsid w:val="007C2209"/>
    <w:rsid w:val="007D0759"/>
    <w:rsid w:val="007F31BF"/>
    <w:rsid w:val="00812A13"/>
    <w:rsid w:val="00813CCE"/>
    <w:rsid w:val="00822AA4"/>
    <w:rsid w:val="0082576F"/>
    <w:rsid w:val="00835862"/>
    <w:rsid w:val="008726B7"/>
    <w:rsid w:val="008754DA"/>
    <w:rsid w:val="00880B44"/>
    <w:rsid w:val="008B4A2C"/>
    <w:rsid w:val="008E40FF"/>
    <w:rsid w:val="008E7939"/>
    <w:rsid w:val="008F3C78"/>
    <w:rsid w:val="009019D8"/>
    <w:rsid w:val="00911C6E"/>
    <w:rsid w:val="009144EB"/>
    <w:rsid w:val="00914971"/>
    <w:rsid w:val="00924123"/>
    <w:rsid w:val="00945210"/>
    <w:rsid w:val="00963137"/>
    <w:rsid w:val="00963972"/>
    <w:rsid w:val="00967AB2"/>
    <w:rsid w:val="0098430B"/>
    <w:rsid w:val="009B076A"/>
    <w:rsid w:val="009B562C"/>
    <w:rsid w:val="009C2925"/>
    <w:rsid w:val="009D56B7"/>
    <w:rsid w:val="00A649AA"/>
    <w:rsid w:val="00A73B45"/>
    <w:rsid w:val="00AB38F1"/>
    <w:rsid w:val="00AB6608"/>
    <w:rsid w:val="00B05010"/>
    <w:rsid w:val="00B06F31"/>
    <w:rsid w:val="00B17C6C"/>
    <w:rsid w:val="00B27544"/>
    <w:rsid w:val="00B31EE3"/>
    <w:rsid w:val="00B37B90"/>
    <w:rsid w:val="00B42223"/>
    <w:rsid w:val="00B75434"/>
    <w:rsid w:val="00B80E7B"/>
    <w:rsid w:val="00B84B5E"/>
    <w:rsid w:val="00BA7F06"/>
    <w:rsid w:val="00BB5A8A"/>
    <w:rsid w:val="00BC19E6"/>
    <w:rsid w:val="00C065CC"/>
    <w:rsid w:val="00C12D69"/>
    <w:rsid w:val="00C233FD"/>
    <w:rsid w:val="00C26C86"/>
    <w:rsid w:val="00C30D79"/>
    <w:rsid w:val="00C327F7"/>
    <w:rsid w:val="00C60330"/>
    <w:rsid w:val="00C83608"/>
    <w:rsid w:val="00CB67C1"/>
    <w:rsid w:val="00CC31B6"/>
    <w:rsid w:val="00CE6295"/>
    <w:rsid w:val="00CF26AC"/>
    <w:rsid w:val="00CF59AF"/>
    <w:rsid w:val="00D14470"/>
    <w:rsid w:val="00D46347"/>
    <w:rsid w:val="00D575DD"/>
    <w:rsid w:val="00D71729"/>
    <w:rsid w:val="00D83125"/>
    <w:rsid w:val="00E411B4"/>
    <w:rsid w:val="00E4176E"/>
    <w:rsid w:val="00E47B43"/>
    <w:rsid w:val="00E516F8"/>
    <w:rsid w:val="00E6601A"/>
    <w:rsid w:val="00E7037E"/>
    <w:rsid w:val="00E822CD"/>
    <w:rsid w:val="00E82CC9"/>
    <w:rsid w:val="00E8301E"/>
    <w:rsid w:val="00E95942"/>
    <w:rsid w:val="00EB36FE"/>
    <w:rsid w:val="00EB4004"/>
    <w:rsid w:val="00EB7233"/>
    <w:rsid w:val="00EC3B07"/>
    <w:rsid w:val="00EF39FB"/>
    <w:rsid w:val="00F0192F"/>
    <w:rsid w:val="00F113E1"/>
    <w:rsid w:val="00F57930"/>
    <w:rsid w:val="00F64A28"/>
    <w:rsid w:val="00F94583"/>
    <w:rsid w:val="00FE4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A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4A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A28"/>
  </w:style>
  <w:style w:type="paragraph" w:styleId="Stopka">
    <w:name w:val="footer"/>
    <w:basedOn w:val="Normalny"/>
    <w:link w:val="StopkaZnak"/>
    <w:uiPriority w:val="99"/>
    <w:unhideWhenUsed/>
    <w:rsid w:val="00F64A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A28"/>
  </w:style>
  <w:style w:type="paragraph" w:styleId="Akapitzlist">
    <w:name w:val="List Paragraph"/>
    <w:basedOn w:val="Normalny"/>
    <w:link w:val="AkapitzlistZnak"/>
    <w:uiPriority w:val="34"/>
    <w:qFormat/>
    <w:rsid w:val="00F64A28"/>
    <w:pPr>
      <w:ind w:left="720"/>
      <w:contextualSpacing/>
    </w:pPr>
  </w:style>
  <w:style w:type="table" w:styleId="Tabela-Siatka">
    <w:name w:val="Table Grid"/>
    <w:basedOn w:val="Standardowy"/>
    <w:uiPriority w:val="59"/>
    <w:rsid w:val="00F64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34"/>
    <w:locked/>
    <w:rsid w:val="00F64A28"/>
  </w:style>
  <w:style w:type="character" w:styleId="Odwoaniedokomentarza">
    <w:name w:val="annotation reference"/>
    <w:basedOn w:val="Domylnaczcionkaakapitu"/>
    <w:uiPriority w:val="99"/>
    <w:semiHidden/>
    <w:unhideWhenUsed/>
    <w:rsid w:val="007A4F74"/>
    <w:rPr>
      <w:sz w:val="16"/>
      <w:szCs w:val="16"/>
    </w:rPr>
  </w:style>
  <w:style w:type="paragraph" w:styleId="Tekstkomentarza">
    <w:name w:val="annotation text"/>
    <w:basedOn w:val="Normalny"/>
    <w:link w:val="TekstkomentarzaZnak"/>
    <w:uiPriority w:val="99"/>
    <w:semiHidden/>
    <w:unhideWhenUsed/>
    <w:rsid w:val="007A4F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F74"/>
    <w:rPr>
      <w:sz w:val="20"/>
      <w:szCs w:val="20"/>
    </w:rPr>
  </w:style>
  <w:style w:type="paragraph" w:styleId="Tematkomentarza">
    <w:name w:val="annotation subject"/>
    <w:basedOn w:val="Tekstkomentarza"/>
    <w:next w:val="Tekstkomentarza"/>
    <w:link w:val="TematkomentarzaZnak"/>
    <w:uiPriority w:val="99"/>
    <w:semiHidden/>
    <w:unhideWhenUsed/>
    <w:rsid w:val="007A4F74"/>
    <w:rPr>
      <w:b/>
      <w:bCs/>
    </w:rPr>
  </w:style>
  <w:style w:type="character" w:customStyle="1" w:styleId="TematkomentarzaZnak">
    <w:name w:val="Temat komentarza Znak"/>
    <w:basedOn w:val="TekstkomentarzaZnak"/>
    <w:link w:val="Tematkomentarza"/>
    <w:uiPriority w:val="99"/>
    <w:semiHidden/>
    <w:rsid w:val="007A4F74"/>
    <w:rPr>
      <w:b/>
      <w:bCs/>
      <w:sz w:val="20"/>
      <w:szCs w:val="20"/>
    </w:rPr>
  </w:style>
  <w:style w:type="paragraph" w:styleId="Tekstdymka">
    <w:name w:val="Balloon Text"/>
    <w:basedOn w:val="Normalny"/>
    <w:link w:val="TekstdymkaZnak"/>
    <w:uiPriority w:val="99"/>
    <w:semiHidden/>
    <w:unhideWhenUsed/>
    <w:rsid w:val="007A4F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4F74"/>
    <w:rPr>
      <w:rFonts w:ascii="Segoe UI" w:hAnsi="Segoe UI" w:cs="Segoe UI"/>
      <w:sz w:val="18"/>
      <w:szCs w:val="18"/>
    </w:rPr>
  </w:style>
  <w:style w:type="paragraph" w:styleId="Poprawka">
    <w:name w:val="Revision"/>
    <w:hidden/>
    <w:uiPriority w:val="99"/>
    <w:semiHidden/>
    <w:rsid w:val="0082576F"/>
    <w:pPr>
      <w:spacing w:after="0" w:line="240" w:lineRule="auto"/>
    </w:pPr>
  </w:style>
  <w:style w:type="paragraph" w:styleId="Tekstpodstawowy">
    <w:name w:val="Body Text"/>
    <w:basedOn w:val="Normalny"/>
    <w:link w:val="TekstpodstawowyZnak"/>
    <w:rsid w:val="00454250"/>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5425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A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4A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A28"/>
  </w:style>
  <w:style w:type="paragraph" w:styleId="Stopka">
    <w:name w:val="footer"/>
    <w:basedOn w:val="Normalny"/>
    <w:link w:val="StopkaZnak"/>
    <w:uiPriority w:val="99"/>
    <w:unhideWhenUsed/>
    <w:rsid w:val="00F64A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A28"/>
  </w:style>
  <w:style w:type="paragraph" w:styleId="Akapitzlist">
    <w:name w:val="List Paragraph"/>
    <w:basedOn w:val="Normalny"/>
    <w:link w:val="AkapitzlistZnak"/>
    <w:uiPriority w:val="34"/>
    <w:qFormat/>
    <w:rsid w:val="00F64A28"/>
    <w:pPr>
      <w:ind w:left="720"/>
      <w:contextualSpacing/>
    </w:pPr>
  </w:style>
  <w:style w:type="table" w:styleId="Tabela-Siatka">
    <w:name w:val="Table Grid"/>
    <w:basedOn w:val="Standardowy"/>
    <w:uiPriority w:val="59"/>
    <w:rsid w:val="00F64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link w:val="Akapitzlist"/>
    <w:uiPriority w:val="34"/>
    <w:locked/>
    <w:rsid w:val="00F64A28"/>
  </w:style>
  <w:style w:type="character" w:styleId="Odwoaniedokomentarza">
    <w:name w:val="annotation reference"/>
    <w:basedOn w:val="Domylnaczcionkaakapitu"/>
    <w:uiPriority w:val="99"/>
    <w:semiHidden/>
    <w:unhideWhenUsed/>
    <w:rsid w:val="007A4F74"/>
    <w:rPr>
      <w:sz w:val="16"/>
      <w:szCs w:val="16"/>
    </w:rPr>
  </w:style>
  <w:style w:type="paragraph" w:styleId="Tekstkomentarza">
    <w:name w:val="annotation text"/>
    <w:basedOn w:val="Normalny"/>
    <w:link w:val="TekstkomentarzaZnak"/>
    <w:uiPriority w:val="99"/>
    <w:semiHidden/>
    <w:unhideWhenUsed/>
    <w:rsid w:val="007A4F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F74"/>
    <w:rPr>
      <w:sz w:val="20"/>
      <w:szCs w:val="20"/>
    </w:rPr>
  </w:style>
  <w:style w:type="paragraph" w:styleId="Tematkomentarza">
    <w:name w:val="annotation subject"/>
    <w:basedOn w:val="Tekstkomentarza"/>
    <w:next w:val="Tekstkomentarza"/>
    <w:link w:val="TematkomentarzaZnak"/>
    <w:uiPriority w:val="99"/>
    <w:semiHidden/>
    <w:unhideWhenUsed/>
    <w:rsid w:val="007A4F74"/>
    <w:rPr>
      <w:b/>
      <w:bCs/>
    </w:rPr>
  </w:style>
  <w:style w:type="character" w:customStyle="1" w:styleId="TematkomentarzaZnak">
    <w:name w:val="Temat komentarza Znak"/>
    <w:basedOn w:val="TekstkomentarzaZnak"/>
    <w:link w:val="Tematkomentarza"/>
    <w:uiPriority w:val="99"/>
    <w:semiHidden/>
    <w:rsid w:val="007A4F74"/>
    <w:rPr>
      <w:b/>
      <w:bCs/>
      <w:sz w:val="20"/>
      <w:szCs w:val="20"/>
    </w:rPr>
  </w:style>
  <w:style w:type="paragraph" w:styleId="Tekstdymka">
    <w:name w:val="Balloon Text"/>
    <w:basedOn w:val="Normalny"/>
    <w:link w:val="TekstdymkaZnak"/>
    <w:uiPriority w:val="99"/>
    <w:semiHidden/>
    <w:unhideWhenUsed/>
    <w:rsid w:val="007A4F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4F74"/>
    <w:rPr>
      <w:rFonts w:ascii="Segoe UI" w:hAnsi="Segoe UI" w:cs="Segoe UI"/>
      <w:sz w:val="18"/>
      <w:szCs w:val="18"/>
    </w:rPr>
  </w:style>
  <w:style w:type="paragraph" w:styleId="Poprawka">
    <w:name w:val="Revision"/>
    <w:hidden/>
    <w:uiPriority w:val="99"/>
    <w:semiHidden/>
    <w:rsid w:val="0082576F"/>
    <w:pPr>
      <w:spacing w:after="0" w:line="240" w:lineRule="auto"/>
    </w:pPr>
  </w:style>
  <w:style w:type="paragraph" w:styleId="Tekstpodstawowy">
    <w:name w:val="Body Text"/>
    <w:basedOn w:val="Normalny"/>
    <w:link w:val="TekstpodstawowyZnak"/>
    <w:rsid w:val="00454250"/>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542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00603">
      <w:bodyDiv w:val="1"/>
      <w:marLeft w:val="0"/>
      <w:marRight w:val="0"/>
      <w:marTop w:val="0"/>
      <w:marBottom w:val="0"/>
      <w:divBdr>
        <w:top w:val="none" w:sz="0" w:space="0" w:color="auto"/>
        <w:left w:val="none" w:sz="0" w:space="0" w:color="auto"/>
        <w:bottom w:val="none" w:sz="0" w:space="0" w:color="auto"/>
        <w:right w:val="none" w:sz="0" w:space="0" w:color="auto"/>
      </w:divBdr>
      <w:divsChild>
        <w:div w:id="154037175">
          <w:marLeft w:val="0"/>
          <w:marRight w:val="0"/>
          <w:marTop w:val="0"/>
          <w:marBottom w:val="0"/>
          <w:divBdr>
            <w:top w:val="none" w:sz="0" w:space="0" w:color="auto"/>
            <w:left w:val="none" w:sz="0" w:space="0" w:color="auto"/>
            <w:bottom w:val="none" w:sz="0" w:space="0" w:color="auto"/>
            <w:right w:val="none" w:sz="0" w:space="0" w:color="auto"/>
          </w:divBdr>
        </w:div>
        <w:div w:id="53626417">
          <w:marLeft w:val="0"/>
          <w:marRight w:val="0"/>
          <w:marTop w:val="0"/>
          <w:marBottom w:val="0"/>
          <w:divBdr>
            <w:top w:val="none" w:sz="0" w:space="0" w:color="auto"/>
            <w:left w:val="none" w:sz="0" w:space="0" w:color="auto"/>
            <w:bottom w:val="none" w:sz="0" w:space="0" w:color="auto"/>
            <w:right w:val="none" w:sz="0" w:space="0" w:color="auto"/>
          </w:divBdr>
        </w:div>
        <w:div w:id="1799103930">
          <w:marLeft w:val="0"/>
          <w:marRight w:val="0"/>
          <w:marTop w:val="0"/>
          <w:marBottom w:val="0"/>
          <w:divBdr>
            <w:top w:val="none" w:sz="0" w:space="0" w:color="auto"/>
            <w:left w:val="none" w:sz="0" w:space="0" w:color="auto"/>
            <w:bottom w:val="none" w:sz="0" w:space="0" w:color="auto"/>
            <w:right w:val="none" w:sz="0" w:space="0" w:color="auto"/>
          </w:divBdr>
        </w:div>
        <w:div w:id="1849327050">
          <w:marLeft w:val="0"/>
          <w:marRight w:val="0"/>
          <w:marTop w:val="0"/>
          <w:marBottom w:val="0"/>
          <w:divBdr>
            <w:top w:val="none" w:sz="0" w:space="0" w:color="auto"/>
            <w:left w:val="none" w:sz="0" w:space="0" w:color="auto"/>
            <w:bottom w:val="none" w:sz="0" w:space="0" w:color="auto"/>
            <w:right w:val="none" w:sz="0" w:space="0" w:color="auto"/>
          </w:divBdr>
        </w:div>
        <w:div w:id="1675647955">
          <w:marLeft w:val="0"/>
          <w:marRight w:val="0"/>
          <w:marTop w:val="0"/>
          <w:marBottom w:val="0"/>
          <w:divBdr>
            <w:top w:val="none" w:sz="0" w:space="0" w:color="auto"/>
            <w:left w:val="none" w:sz="0" w:space="0" w:color="auto"/>
            <w:bottom w:val="none" w:sz="0" w:space="0" w:color="auto"/>
            <w:right w:val="none" w:sz="0" w:space="0" w:color="auto"/>
          </w:divBdr>
        </w:div>
        <w:div w:id="1421411440">
          <w:marLeft w:val="0"/>
          <w:marRight w:val="0"/>
          <w:marTop w:val="0"/>
          <w:marBottom w:val="0"/>
          <w:divBdr>
            <w:top w:val="none" w:sz="0" w:space="0" w:color="auto"/>
            <w:left w:val="none" w:sz="0" w:space="0" w:color="auto"/>
            <w:bottom w:val="none" w:sz="0" w:space="0" w:color="auto"/>
            <w:right w:val="none" w:sz="0" w:space="0" w:color="auto"/>
          </w:divBdr>
        </w:div>
        <w:div w:id="1061758571">
          <w:marLeft w:val="0"/>
          <w:marRight w:val="0"/>
          <w:marTop w:val="0"/>
          <w:marBottom w:val="0"/>
          <w:divBdr>
            <w:top w:val="none" w:sz="0" w:space="0" w:color="auto"/>
            <w:left w:val="none" w:sz="0" w:space="0" w:color="auto"/>
            <w:bottom w:val="none" w:sz="0" w:space="0" w:color="auto"/>
            <w:right w:val="none" w:sz="0" w:space="0" w:color="auto"/>
          </w:divBdr>
        </w:div>
        <w:div w:id="2043744284">
          <w:marLeft w:val="0"/>
          <w:marRight w:val="0"/>
          <w:marTop w:val="0"/>
          <w:marBottom w:val="0"/>
          <w:divBdr>
            <w:top w:val="none" w:sz="0" w:space="0" w:color="auto"/>
            <w:left w:val="none" w:sz="0" w:space="0" w:color="auto"/>
            <w:bottom w:val="none" w:sz="0" w:space="0" w:color="auto"/>
            <w:right w:val="none" w:sz="0" w:space="0" w:color="auto"/>
          </w:divBdr>
        </w:div>
        <w:div w:id="120734925">
          <w:marLeft w:val="0"/>
          <w:marRight w:val="0"/>
          <w:marTop w:val="0"/>
          <w:marBottom w:val="0"/>
          <w:divBdr>
            <w:top w:val="none" w:sz="0" w:space="0" w:color="auto"/>
            <w:left w:val="none" w:sz="0" w:space="0" w:color="auto"/>
            <w:bottom w:val="none" w:sz="0" w:space="0" w:color="auto"/>
            <w:right w:val="none" w:sz="0" w:space="0" w:color="auto"/>
          </w:divBdr>
        </w:div>
        <w:div w:id="2134933444">
          <w:marLeft w:val="0"/>
          <w:marRight w:val="0"/>
          <w:marTop w:val="0"/>
          <w:marBottom w:val="0"/>
          <w:divBdr>
            <w:top w:val="none" w:sz="0" w:space="0" w:color="auto"/>
            <w:left w:val="none" w:sz="0" w:space="0" w:color="auto"/>
            <w:bottom w:val="none" w:sz="0" w:space="0" w:color="auto"/>
            <w:right w:val="none" w:sz="0" w:space="0" w:color="auto"/>
          </w:divBdr>
        </w:div>
        <w:div w:id="1044448112">
          <w:marLeft w:val="0"/>
          <w:marRight w:val="0"/>
          <w:marTop w:val="0"/>
          <w:marBottom w:val="0"/>
          <w:divBdr>
            <w:top w:val="none" w:sz="0" w:space="0" w:color="auto"/>
            <w:left w:val="none" w:sz="0" w:space="0" w:color="auto"/>
            <w:bottom w:val="none" w:sz="0" w:space="0" w:color="auto"/>
            <w:right w:val="none" w:sz="0" w:space="0" w:color="auto"/>
          </w:divBdr>
        </w:div>
        <w:div w:id="1898466781">
          <w:marLeft w:val="0"/>
          <w:marRight w:val="0"/>
          <w:marTop w:val="0"/>
          <w:marBottom w:val="0"/>
          <w:divBdr>
            <w:top w:val="none" w:sz="0" w:space="0" w:color="auto"/>
            <w:left w:val="none" w:sz="0" w:space="0" w:color="auto"/>
            <w:bottom w:val="none" w:sz="0" w:space="0" w:color="auto"/>
            <w:right w:val="none" w:sz="0" w:space="0" w:color="auto"/>
          </w:divBdr>
        </w:div>
        <w:div w:id="739669909">
          <w:marLeft w:val="0"/>
          <w:marRight w:val="0"/>
          <w:marTop w:val="0"/>
          <w:marBottom w:val="0"/>
          <w:divBdr>
            <w:top w:val="none" w:sz="0" w:space="0" w:color="auto"/>
            <w:left w:val="none" w:sz="0" w:space="0" w:color="auto"/>
            <w:bottom w:val="none" w:sz="0" w:space="0" w:color="auto"/>
            <w:right w:val="none" w:sz="0" w:space="0" w:color="auto"/>
          </w:divBdr>
        </w:div>
        <w:div w:id="727800894">
          <w:marLeft w:val="0"/>
          <w:marRight w:val="0"/>
          <w:marTop w:val="0"/>
          <w:marBottom w:val="0"/>
          <w:divBdr>
            <w:top w:val="none" w:sz="0" w:space="0" w:color="auto"/>
            <w:left w:val="none" w:sz="0" w:space="0" w:color="auto"/>
            <w:bottom w:val="none" w:sz="0" w:space="0" w:color="auto"/>
            <w:right w:val="none" w:sz="0" w:space="0" w:color="auto"/>
          </w:divBdr>
        </w:div>
        <w:div w:id="1439325896">
          <w:marLeft w:val="0"/>
          <w:marRight w:val="0"/>
          <w:marTop w:val="0"/>
          <w:marBottom w:val="0"/>
          <w:divBdr>
            <w:top w:val="none" w:sz="0" w:space="0" w:color="auto"/>
            <w:left w:val="none" w:sz="0" w:space="0" w:color="auto"/>
            <w:bottom w:val="none" w:sz="0" w:space="0" w:color="auto"/>
            <w:right w:val="none" w:sz="0" w:space="0" w:color="auto"/>
          </w:divBdr>
        </w:div>
        <w:div w:id="1333990706">
          <w:marLeft w:val="0"/>
          <w:marRight w:val="0"/>
          <w:marTop w:val="0"/>
          <w:marBottom w:val="0"/>
          <w:divBdr>
            <w:top w:val="none" w:sz="0" w:space="0" w:color="auto"/>
            <w:left w:val="none" w:sz="0" w:space="0" w:color="auto"/>
            <w:bottom w:val="none" w:sz="0" w:space="0" w:color="auto"/>
            <w:right w:val="none" w:sz="0" w:space="0" w:color="auto"/>
          </w:divBdr>
        </w:div>
        <w:div w:id="843086119">
          <w:marLeft w:val="0"/>
          <w:marRight w:val="0"/>
          <w:marTop w:val="0"/>
          <w:marBottom w:val="0"/>
          <w:divBdr>
            <w:top w:val="none" w:sz="0" w:space="0" w:color="auto"/>
            <w:left w:val="none" w:sz="0" w:space="0" w:color="auto"/>
            <w:bottom w:val="none" w:sz="0" w:space="0" w:color="auto"/>
            <w:right w:val="none" w:sz="0" w:space="0" w:color="auto"/>
          </w:divBdr>
        </w:div>
        <w:div w:id="79985848">
          <w:marLeft w:val="0"/>
          <w:marRight w:val="0"/>
          <w:marTop w:val="0"/>
          <w:marBottom w:val="0"/>
          <w:divBdr>
            <w:top w:val="none" w:sz="0" w:space="0" w:color="auto"/>
            <w:left w:val="none" w:sz="0" w:space="0" w:color="auto"/>
            <w:bottom w:val="none" w:sz="0" w:space="0" w:color="auto"/>
            <w:right w:val="none" w:sz="0" w:space="0" w:color="auto"/>
          </w:divBdr>
        </w:div>
        <w:div w:id="1140728046">
          <w:marLeft w:val="0"/>
          <w:marRight w:val="0"/>
          <w:marTop w:val="0"/>
          <w:marBottom w:val="0"/>
          <w:divBdr>
            <w:top w:val="none" w:sz="0" w:space="0" w:color="auto"/>
            <w:left w:val="none" w:sz="0" w:space="0" w:color="auto"/>
            <w:bottom w:val="none" w:sz="0" w:space="0" w:color="auto"/>
            <w:right w:val="none" w:sz="0" w:space="0" w:color="auto"/>
          </w:divBdr>
        </w:div>
        <w:div w:id="1808282185">
          <w:marLeft w:val="0"/>
          <w:marRight w:val="0"/>
          <w:marTop w:val="0"/>
          <w:marBottom w:val="0"/>
          <w:divBdr>
            <w:top w:val="none" w:sz="0" w:space="0" w:color="auto"/>
            <w:left w:val="none" w:sz="0" w:space="0" w:color="auto"/>
            <w:bottom w:val="none" w:sz="0" w:space="0" w:color="auto"/>
            <w:right w:val="none" w:sz="0" w:space="0" w:color="auto"/>
          </w:divBdr>
        </w:div>
        <w:div w:id="676662371">
          <w:marLeft w:val="0"/>
          <w:marRight w:val="0"/>
          <w:marTop w:val="0"/>
          <w:marBottom w:val="0"/>
          <w:divBdr>
            <w:top w:val="none" w:sz="0" w:space="0" w:color="auto"/>
            <w:left w:val="none" w:sz="0" w:space="0" w:color="auto"/>
            <w:bottom w:val="none" w:sz="0" w:space="0" w:color="auto"/>
            <w:right w:val="none" w:sz="0" w:space="0" w:color="auto"/>
          </w:divBdr>
        </w:div>
        <w:div w:id="1138182831">
          <w:marLeft w:val="0"/>
          <w:marRight w:val="0"/>
          <w:marTop w:val="0"/>
          <w:marBottom w:val="0"/>
          <w:divBdr>
            <w:top w:val="none" w:sz="0" w:space="0" w:color="auto"/>
            <w:left w:val="none" w:sz="0" w:space="0" w:color="auto"/>
            <w:bottom w:val="none" w:sz="0" w:space="0" w:color="auto"/>
            <w:right w:val="none" w:sz="0" w:space="0" w:color="auto"/>
          </w:divBdr>
        </w:div>
        <w:div w:id="924387598">
          <w:marLeft w:val="0"/>
          <w:marRight w:val="0"/>
          <w:marTop w:val="0"/>
          <w:marBottom w:val="0"/>
          <w:divBdr>
            <w:top w:val="none" w:sz="0" w:space="0" w:color="auto"/>
            <w:left w:val="none" w:sz="0" w:space="0" w:color="auto"/>
            <w:bottom w:val="none" w:sz="0" w:space="0" w:color="auto"/>
            <w:right w:val="none" w:sz="0" w:space="0" w:color="auto"/>
          </w:divBdr>
        </w:div>
        <w:div w:id="1827279504">
          <w:marLeft w:val="0"/>
          <w:marRight w:val="0"/>
          <w:marTop w:val="0"/>
          <w:marBottom w:val="0"/>
          <w:divBdr>
            <w:top w:val="none" w:sz="0" w:space="0" w:color="auto"/>
            <w:left w:val="none" w:sz="0" w:space="0" w:color="auto"/>
            <w:bottom w:val="none" w:sz="0" w:space="0" w:color="auto"/>
            <w:right w:val="none" w:sz="0" w:space="0" w:color="auto"/>
          </w:divBdr>
        </w:div>
        <w:div w:id="537591962">
          <w:marLeft w:val="0"/>
          <w:marRight w:val="0"/>
          <w:marTop w:val="0"/>
          <w:marBottom w:val="0"/>
          <w:divBdr>
            <w:top w:val="none" w:sz="0" w:space="0" w:color="auto"/>
            <w:left w:val="none" w:sz="0" w:space="0" w:color="auto"/>
            <w:bottom w:val="none" w:sz="0" w:space="0" w:color="auto"/>
            <w:right w:val="none" w:sz="0" w:space="0" w:color="auto"/>
          </w:divBdr>
        </w:div>
        <w:div w:id="527720622">
          <w:marLeft w:val="0"/>
          <w:marRight w:val="0"/>
          <w:marTop w:val="0"/>
          <w:marBottom w:val="0"/>
          <w:divBdr>
            <w:top w:val="none" w:sz="0" w:space="0" w:color="auto"/>
            <w:left w:val="none" w:sz="0" w:space="0" w:color="auto"/>
            <w:bottom w:val="none" w:sz="0" w:space="0" w:color="auto"/>
            <w:right w:val="none" w:sz="0" w:space="0" w:color="auto"/>
          </w:divBdr>
        </w:div>
        <w:div w:id="327170047">
          <w:marLeft w:val="0"/>
          <w:marRight w:val="0"/>
          <w:marTop w:val="0"/>
          <w:marBottom w:val="0"/>
          <w:divBdr>
            <w:top w:val="none" w:sz="0" w:space="0" w:color="auto"/>
            <w:left w:val="none" w:sz="0" w:space="0" w:color="auto"/>
            <w:bottom w:val="none" w:sz="0" w:space="0" w:color="auto"/>
            <w:right w:val="none" w:sz="0" w:space="0" w:color="auto"/>
          </w:divBdr>
        </w:div>
        <w:div w:id="1306426539">
          <w:marLeft w:val="0"/>
          <w:marRight w:val="0"/>
          <w:marTop w:val="0"/>
          <w:marBottom w:val="0"/>
          <w:divBdr>
            <w:top w:val="none" w:sz="0" w:space="0" w:color="auto"/>
            <w:left w:val="none" w:sz="0" w:space="0" w:color="auto"/>
            <w:bottom w:val="none" w:sz="0" w:space="0" w:color="auto"/>
            <w:right w:val="none" w:sz="0" w:space="0" w:color="auto"/>
          </w:divBdr>
        </w:div>
        <w:div w:id="1190148880">
          <w:marLeft w:val="0"/>
          <w:marRight w:val="0"/>
          <w:marTop w:val="0"/>
          <w:marBottom w:val="0"/>
          <w:divBdr>
            <w:top w:val="none" w:sz="0" w:space="0" w:color="auto"/>
            <w:left w:val="none" w:sz="0" w:space="0" w:color="auto"/>
            <w:bottom w:val="none" w:sz="0" w:space="0" w:color="auto"/>
            <w:right w:val="none" w:sz="0" w:space="0" w:color="auto"/>
          </w:divBdr>
        </w:div>
        <w:div w:id="1571886877">
          <w:marLeft w:val="0"/>
          <w:marRight w:val="0"/>
          <w:marTop w:val="0"/>
          <w:marBottom w:val="0"/>
          <w:divBdr>
            <w:top w:val="none" w:sz="0" w:space="0" w:color="auto"/>
            <w:left w:val="none" w:sz="0" w:space="0" w:color="auto"/>
            <w:bottom w:val="none" w:sz="0" w:space="0" w:color="auto"/>
            <w:right w:val="none" w:sz="0" w:space="0" w:color="auto"/>
          </w:divBdr>
        </w:div>
        <w:div w:id="1353268071">
          <w:marLeft w:val="0"/>
          <w:marRight w:val="0"/>
          <w:marTop w:val="0"/>
          <w:marBottom w:val="0"/>
          <w:divBdr>
            <w:top w:val="none" w:sz="0" w:space="0" w:color="auto"/>
            <w:left w:val="none" w:sz="0" w:space="0" w:color="auto"/>
            <w:bottom w:val="none" w:sz="0" w:space="0" w:color="auto"/>
            <w:right w:val="none" w:sz="0" w:space="0" w:color="auto"/>
          </w:divBdr>
        </w:div>
        <w:div w:id="46101995">
          <w:marLeft w:val="0"/>
          <w:marRight w:val="0"/>
          <w:marTop w:val="0"/>
          <w:marBottom w:val="0"/>
          <w:divBdr>
            <w:top w:val="none" w:sz="0" w:space="0" w:color="auto"/>
            <w:left w:val="none" w:sz="0" w:space="0" w:color="auto"/>
            <w:bottom w:val="none" w:sz="0" w:space="0" w:color="auto"/>
            <w:right w:val="none" w:sz="0" w:space="0" w:color="auto"/>
          </w:divBdr>
        </w:div>
        <w:div w:id="1356037279">
          <w:marLeft w:val="0"/>
          <w:marRight w:val="0"/>
          <w:marTop w:val="0"/>
          <w:marBottom w:val="0"/>
          <w:divBdr>
            <w:top w:val="none" w:sz="0" w:space="0" w:color="auto"/>
            <w:left w:val="none" w:sz="0" w:space="0" w:color="auto"/>
            <w:bottom w:val="none" w:sz="0" w:space="0" w:color="auto"/>
            <w:right w:val="none" w:sz="0" w:space="0" w:color="auto"/>
          </w:divBdr>
        </w:div>
        <w:div w:id="282419433">
          <w:marLeft w:val="0"/>
          <w:marRight w:val="0"/>
          <w:marTop w:val="0"/>
          <w:marBottom w:val="0"/>
          <w:divBdr>
            <w:top w:val="none" w:sz="0" w:space="0" w:color="auto"/>
            <w:left w:val="none" w:sz="0" w:space="0" w:color="auto"/>
            <w:bottom w:val="none" w:sz="0" w:space="0" w:color="auto"/>
            <w:right w:val="none" w:sz="0" w:space="0" w:color="auto"/>
          </w:divBdr>
        </w:div>
        <w:div w:id="1919291176">
          <w:marLeft w:val="0"/>
          <w:marRight w:val="0"/>
          <w:marTop w:val="0"/>
          <w:marBottom w:val="0"/>
          <w:divBdr>
            <w:top w:val="none" w:sz="0" w:space="0" w:color="auto"/>
            <w:left w:val="none" w:sz="0" w:space="0" w:color="auto"/>
            <w:bottom w:val="none" w:sz="0" w:space="0" w:color="auto"/>
            <w:right w:val="none" w:sz="0" w:space="0" w:color="auto"/>
          </w:divBdr>
        </w:div>
        <w:div w:id="130287698">
          <w:marLeft w:val="0"/>
          <w:marRight w:val="0"/>
          <w:marTop w:val="0"/>
          <w:marBottom w:val="0"/>
          <w:divBdr>
            <w:top w:val="none" w:sz="0" w:space="0" w:color="auto"/>
            <w:left w:val="none" w:sz="0" w:space="0" w:color="auto"/>
            <w:bottom w:val="none" w:sz="0" w:space="0" w:color="auto"/>
            <w:right w:val="none" w:sz="0" w:space="0" w:color="auto"/>
          </w:divBdr>
        </w:div>
        <w:div w:id="888303444">
          <w:marLeft w:val="0"/>
          <w:marRight w:val="0"/>
          <w:marTop w:val="0"/>
          <w:marBottom w:val="0"/>
          <w:divBdr>
            <w:top w:val="none" w:sz="0" w:space="0" w:color="auto"/>
            <w:left w:val="none" w:sz="0" w:space="0" w:color="auto"/>
            <w:bottom w:val="none" w:sz="0" w:space="0" w:color="auto"/>
            <w:right w:val="none" w:sz="0" w:space="0" w:color="auto"/>
          </w:divBdr>
        </w:div>
      </w:divsChild>
    </w:div>
    <w:div w:id="170414474">
      <w:bodyDiv w:val="1"/>
      <w:marLeft w:val="0"/>
      <w:marRight w:val="0"/>
      <w:marTop w:val="0"/>
      <w:marBottom w:val="0"/>
      <w:divBdr>
        <w:top w:val="none" w:sz="0" w:space="0" w:color="auto"/>
        <w:left w:val="none" w:sz="0" w:space="0" w:color="auto"/>
        <w:bottom w:val="none" w:sz="0" w:space="0" w:color="auto"/>
        <w:right w:val="none" w:sz="0" w:space="0" w:color="auto"/>
      </w:divBdr>
      <w:divsChild>
        <w:div w:id="1613197570">
          <w:marLeft w:val="0"/>
          <w:marRight w:val="0"/>
          <w:marTop w:val="0"/>
          <w:marBottom w:val="0"/>
          <w:divBdr>
            <w:top w:val="none" w:sz="0" w:space="0" w:color="auto"/>
            <w:left w:val="none" w:sz="0" w:space="0" w:color="auto"/>
            <w:bottom w:val="none" w:sz="0" w:space="0" w:color="auto"/>
            <w:right w:val="none" w:sz="0" w:space="0" w:color="auto"/>
          </w:divBdr>
        </w:div>
        <w:div w:id="349381459">
          <w:marLeft w:val="0"/>
          <w:marRight w:val="0"/>
          <w:marTop w:val="0"/>
          <w:marBottom w:val="0"/>
          <w:divBdr>
            <w:top w:val="none" w:sz="0" w:space="0" w:color="auto"/>
            <w:left w:val="none" w:sz="0" w:space="0" w:color="auto"/>
            <w:bottom w:val="none" w:sz="0" w:space="0" w:color="auto"/>
            <w:right w:val="none" w:sz="0" w:space="0" w:color="auto"/>
          </w:divBdr>
        </w:div>
        <w:div w:id="936716416">
          <w:marLeft w:val="0"/>
          <w:marRight w:val="0"/>
          <w:marTop w:val="0"/>
          <w:marBottom w:val="0"/>
          <w:divBdr>
            <w:top w:val="none" w:sz="0" w:space="0" w:color="auto"/>
            <w:left w:val="none" w:sz="0" w:space="0" w:color="auto"/>
            <w:bottom w:val="none" w:sz="0" w:space="0" w:color="auto"/>
            <w:right w:val="none" w:sz="0" w:space="0" w:color="auto"/>
          </w:divBdr>
        </w:div>
        <w:div w:id="1366635892">
          <w:marLeft w:val="0"/>
          <w:marRight w:val="0"/>
          <w:marTop w:val="0"/>
          <w:marBottom w:val="0"/>
          <w:divBdr>
            <w:top w:val="none" w:sz="0" w:space="0" w:color="auto"/>
            <w:left w:val="none" w:sz="0" w:space="0" w:color="auto"/>
            <w:bottom w:val="none" w:sz="0" w:space="0" w:color="auto"/>
            <w:right w:val="none" w:sz="0" w:space="0" w:color="auto"/>
          </w:divBdr>
        </w:div>
        <w:div w:id="883562266">
          <w:marLeft w:val="0"/>
          <w:marRight w:val="0"/>
          <w:marTop w:val="0"/>
          <w:marBottom w:val="0"/>
          <w:divBdr>
            <w:top w:val="none" w:sz="0" w:space="0" w:color="auto"/>
            <w:left w:val="none" w:sz="0" w:space="0" w:color="auto"/>
            <w:bottom w:val="none" w:sz="0" w:space="0" w:color="auto"/>
            <w:right w:val="none" w:sz="0" w:space="0" w:color="auto"/>
          </w:divBdr>
        </w:div>
        <w:div w:id="1584878853">
          <w:marLeft w:val="0"/>
          <w:marRight w:val="0"/>
          <w:marTop w:val="0"/>
          <w:marBottom w:val="0"/>
          <w:divBdr>
            <w:top w:val="none" w:sz="0" w:space="0" w:color="auto"/>
            <w:left w:val="none" w:sz="0" w:space="0" w:color="auto"/>
            <w:bottom w:val="none" w:sz="0" w:space="0" w:color="auto"/>
            <w:right w:val="none" w:sz="0" w:space="0" w:color="auto"/>
          </w:divBdr>
        </w:div>
        <w:div w:id="945692330">
          <w:marLeft w:val="0"/>
          <w:marRight w:val="0"/>
          <w:marTop w:val="0"/>
          <w:marBottom w:val="0"/>
          <w:divBdr>
            <w:top w:val="none" w:sz="0" w:space="0" w:color="auto"/>
            <w:left w:val="none" w:sz="0" w:space="0" w:color="auto"/>
            <w:bottom w:val="none" w:sz="0" w:space="0" w:color="auto"/>
            <w:right w:val="none" w:sz="0" w:space="0" w:color="auto"/>
          </w:divBdr>
        </w:div>
        <w:div w:id="1908417665">
          <w:marLeft w:val="0"/>
          <w:marRight w:val="0"/>
          <w:marTop w:val="0"/>
          <w:marBottom w:val="0"/>
          <w:divBdr>
            <w:top w:val="none" w:sz="0" w:space="0" w:color="auto"/>
            <w:left w:val="none" w:sz="0" w:space="0" w:color="auto"/>
            <w:bottom w:val="none" w:sz="0" w:space="0" w:color="auto"/>
            <w:right w:val="none" w:sz="0" w:space="0" w:color="auto"/>
          </w:divBdr>
        </w:div>
        <w:div w:id="136411214">
          <w:marLeft w:val="0"/>
          <w:marRight w:val="0"/>
          <w:marTop w:val="0"/>
          <w:marBottom w:val="0"/>
          <w:divBdr>
            <w:top w:val="none" w:sz="0" w:space="0" w:color="auto"/>
            <w:left w:val="none" w:sz="0" w:space="0" w:color="auto"/>
            <w:bottom w:val="none" w:sz="0" w:space="0" w:color="auto"/>
            <w:right w:val="none" w:sz="0" w:space="0" w:color="auto"/>
          </w:divBdr>
        </w:div>
        <w:div w:id="1742674793">
          <w:marLeft w:val="0"/>
          <w:marRight w:val="0"/>
          <w:marTop w:val="0"/>
          <w:marBottom w:val="0"/>
          <w:divBdr>
            <w:top w:val="none" w:sz="0" w:space="0" w:color="auto"/>
            <w:left w:val="none" w:sz="0" w:space="0" w:color="auto"/>
            <w:bottom w:val="none" w:sz="0" w:space="0" w:color="auto"/>
            <w:right w:val="none" w:sz="0" w:space="0" w:color="auto"/>
          </w:divBdr>
        </w:div>
        <w:div w:id="650669576">
          <w:marLeft w:val="0"/>
          <w:marRight w:val="0"/>
          <w:marTop w:val="0"/>
          <w:marBottom w:val="0"/>
          <w:divBdr>
            <w:top w:val="none" w:sz="0" w:space="0" w:color="auto"/>
            <w:left w:val="none" w:sz="0" w:space="0" w:color="auto"/>
            <w:bottom w:val="none" w:sz="0" w:space="0" w:color="auto"/>
            <w:right w:val="none" w:sz="0" w:space="0" w:color="auto"/>
          </w:divBdr>
        </w:div>
        <w:div w:id="1162042942">
          <w:marLeft w:val="0"/>
          <w:marRight w:val="0"/>
          <w:marTop w:val="0"/>
          <w:marBottom w:val="0"/>
          <w:divBdr>
            <w:top w:val="none" w:sz="0" w:space="0" w:color="auto"/>
            <w:left w:val="none" w:sz="0" w:space="0" w:color="auto"/>
            <w:bottom w:val="none" w:sz="0" w:space="0" w:color="auto"/>
            <w:right w:val="none" w:sz="0" w:space="0" w:color="auto"/>
          </w:divBdr>
        </w:div>
      </w:divsChild>
    </w:div>
    <w:div w:id="258875281">
      <w:bodyDiv w:val="1"/>
      <w:marLeft w:val="0"/>
      <w:marRight w:val="0"/>
      <w:marTop w:val="0"/>
      <w:marBottom w:val="0"/>
      <w:divBdr>
        <w:top w:val="none" w:sz="0" w:space="0" w:color="auto"/>
        <w:left w:val="none" w:sz="0" w:space="0" w:color="auto"/>
        <w:bottom w:val="none" w:sz="0" w:space="0" w:color="auto"/>
        <w:right w:val="none" w:sz="0" w:space="0" w:color="auto"/>
      </w:divBdr>
    </w:div>
    <w:div w:id="445734534">
      <w:bodyDiv w:val="1"/>
      <w:marLeft w:val="0"/>
      <w:marRight w:val="0"/>
      <w:marTop w:val="0"/>
      <w:marBottom w:val="0"/>
      <w:divBdr>
        <w:top w:val="none" w:sz="0" w:space="0" w:color="auto"/>
        <w:left w:val="none" w:sz="0" w:space="0" w:color="auto"/>
        <w:bottom w:val="none" w:sz="0" w:space="0" w:color="auto"/>
        <w:right w:val="none" w:sz="0" w:space="0" w:color="auto"/>
      </w:divBdr>
      <w:divsChild>
        <w:div w:id="1454665186">
          <w:marLeft w:val="0"/>
          <w:marRight w:val="0"/>
          <w:marTop w:val="0"/>
          <w:marBottom w:val="0"/>
          <w:divBdr>
            <w:top w:val="none" w:sz="0" w:space="0" w:color="auto"/>
            <w:left w:val="none" w:sz="0" w:space="0" w:color="auto"/>
            <w:bottom w:val="none" w:sz="0" w:space="0" w:color="auto"/>
            <w:right w:val="none" w:sz="0" w:space="0" w:color="auto"/>
          </w:divBdr>
        </w:div>
        <w:div w:id="670183657">
          <w:marLeft w:val="0"/>
          <w:marRight w:val="0"/>
          <w:marTop w:val="0"/>
          <w:marBottom w:val="0"/>
          <w:divBdr>
            <w:top w:val="none" w:sz="0" w:space="0" w:color="auto"/>
            <w:left w:val="none" w:sz="0" w:space="0" w:color="auto"/>
            <w:bottom w:val="none" w:sz="0" w:space="0" w:color="auto"/>
            <w:right w:val="none" w:sz="0" w:space="0" w:color="auto"/>
          </w:divBdr>
        </w:div>
        <w:div w:id="1754737506">
          <w:marLeft w:val="0"/>
          <w:marRight w:val="0"/>
          <w:marTop w:val="0"/>
          <w:marBottom w:val="0"/>
          <w:divBdr>
            <w:top w:val="none" w:sz="0" w:space="0" w:color="auto"/>
            <w:left w:val="none" w:sz="0" w:space="0" w:color="auto"/>
            <w:bottom w:val="none" w:sz="0" w:space="0" w:color="auto"/>
            <w:right w:val="none" w:sz="0" w:space="0" w:color="auto"/>
          </w:divBdr>
        </w:div>
        <w:div w:id="1885824665">
          <w:marLeft w:val="0"/>
          <w:marRight w:val="0"/>
          <w:marTop w:val="0"/>
          <w:marBottom w:val="0"/>
          <w:divBdr>
            <w:top w:val="none" w:sz="0" w:space="0" w:color="auto"/>
            <w:left w:val="none" w:sz="0" w:space="0" w:color="auto"/>
            <w:bottom w:val="none" w:sz="0" w:space="0" w:color="auto"/>
            <w:right w:val="none" w:sz="0" w:space="0" w:color="auto"/>
          </w:divBdr>
        </w:div>
        <w:div w:id="690225259">
          <w:marLeft w:val="0"/>
          <w:marRight w:val="0"/>
          <w:marTop w:val="0"/>
          <w:marBottom w:val="0"/>
          <w:divBdr>
            <w:top w:val="none" w:sz="0" w:space="0" w:color="auto"/>
            <w:left w:val="none" w:sz="0" w:space="0" w:color="auto"/>
            <w:bottom w:val="none" w:sz="0" w:space="0" w:color="auto"/>
            <w:right w:val="none" w:sz="0" w:space="0" w:color="auto"/>
          </w:divBdr>
        </w:div>
        <w:div w:id="357632346">
          <w:marLeft w:val="0"/>
          <w:marRight w:val="0"/>
          <w:marTop w:val="0"/>
          <w:marBottom w:val="0"/>
          <w:divBdr>
            <w:top w:val="none" w:sz="0" w:space="0" w:color="auto"/>
            <w:left w:val="none" w:sz="0" w:space="0" w:color="auto"/>
            <w:bottom w:val="none" w:sz="0" w:space="0" w:color="auto"/>
            <w:right w:val="none" w:sz="0" w:space="0" w:color="auto"/>
          </w:divBdr>
        </w:div>
        <w:div w:id="1540125204">
          <w:marLeft w:val="0"/>
          <w:marRight w:val="0"/>
          <w:marTop w:val="0"/>
          <w:marBottom w:val="0"/>
          <w:divBdr>
            <w:top w:val="none" w:sz="0" w:space="0" w:color="auto"/>
            <w:left w:val="none" w:sz="0" w:space="0" w:color="auto"/>
            <w:bottom w:val="none" w:sz="0" w:space="0" w:color="auto"/>
            <w:right w:val="none" w:sz="0" w:space="0" w:color="auto"/>
          </w:divBdr>
        </w:div>
        <w:div w:id="340425827">
          <w:marLeft w:val="0"/>
          <w:marRight w:val="0"/>
          <w:marTop w:val="0"/>
          <w:marBottom w:val="0"/>
          <w:divBdr>
            <w:top w:val="none" w:sz="0" w:space="0" w:color="auto"/>
            <w:left w:val="none" w:sz="0" w:space="0" w:color="auto"/>
            <w:bottom w:val="none" w:sz="0" w:space="0" w:color="auto"/>
            <w:right w:val="none" w:sz="0" w:space="0" w:color="auto"/>
          </w:divBdr>
        </w:div>
        <w:div w:id="177307091">
          <w:marLeft w:val="0"/>
          <w:marRight w:val="0"/>
          <w:marTop w:val="0"/>
          <w:marBottom w:val="0"/>
          <w:divBdr>
            <w:top w:val="none" w:sz="0" w:space="0" w:color="auto"/>
            <w:left w:val="none" w:sz="0" w:space="0" w:color="auto"/>
            <w:bottom w:val="none" w:sz="0" w:space="0" w:color="auto"/>
            <w:right w:val="none" w:sz="0" w:space="0" w:color="auto"/>
          </w:divBdr>
        </w:div>
        <w:div w:id="573466492">
          <w:marLeft w:val="0"/>
          <w:marRight w:val="0"/>
          <w:marTop w:val="0"/>
          <w:marBottom w:val="0"/>
          <w:divBdr>
            <w:top w:val="none" w:sz="0" w:space="0" w:color="auto"/>
            <w:left w:val="none" w:sz="0" w:space="0" w:color="auto"/>
            <w:bottom w:val="none" w:sz="0" w:space="0" w:color="auto"/>
            <w:right w:val="none" w:sz="0" w:space="0" w:color="auto"/>
          </w:divBdr>
        </w:div>
        <w:div w:id="393089756">
          <w:marLeft w:val="0"/>
          <w:marRight w:val="0"/>
          <w:marTop w:val="0"/>
          <w:marBottom w:val="0"/>
          <w:divBdr>
            <w:top w:val="none" w:sz="0" w:space="0" w:color="auto"/>
            <w:left w:val="none" w:sz="0" w:space="0" w:color="auto"/>
            <w:bottom w:val="none" w:sz="0" w:space="0" w:color="auto"/>
            <w:right w:val="none" w:sz="0" w:space="0" w:color="auto"/>
          </w:divBdr>
        </w:div>
        <w:div w:id="466513930">
          <w:marLeft w:val="0"/>
          <w:marRight w:val="0"/>
          <w:marTop w:val="0"/>
          <w:marBottom w:val="0"/>
          <w:divBdr>
            <w:top w:val="none" w:sz="0" w:space="0" w:color="auto"/>
            <w:left w:val="none" w:sz="0" w:space="0" w:color="auto"/>
            <w:bottom w:val="none" w:sz="0" w:space="0" w:color="auto"/>
            <w:right w:val="none" w:sz="0" w:space="0" w:color="auto"/>
          </w:divBdr>
        </w:div>
        <w:div w:id="1767075054">
          <w:marLeft w:val="0"/>
          <w:marRight w:val="0"/>
          <w:marTop w:val="0"/>
          <w:marBottom w:val="0"/>
          <w:divBdr>
            <w:top w:val="none" w:sz="0" w:space="0" w:color="auto"/>
            <w:left w:val="none" w:sz="0" w:space="0" w:color="auto"/>
            <w:bottom w:val="none" w:sz="0" w:space="0" w:color="auto"/>
            <w:right w:val="none" w:sz="0" w:space="0" w:color="auto"/>
          </w:divBdr>
        </w:div>
        <w:div w:id="539586483">
          <w:marLeft w:val="0"/>
          <w:marRight w:val="0"/>
          <w:marTop w:val="0"/>
          <w:marBottom w:val="0"/>
          <w:divBdr>
            <w:top w:val="none" w:sz="0" w:space="0" w:color="auto"/>
            <w:left w:val="none" w:sz="0" w:space="0" w:color="auto"/>
            <w:bottom w:val="none" w:sz="0" w:space="0" w:color="auto"/>
            <w:right w:val="none" w:sz="0" w:space="0" w:color="auto"/>
          </w:divBdr>
        </w:div>
        <w:div w:id="1651904734">
          <w:marLeft w:val="0"/>
          <w:marRight w:val="0"/>
          <w:marTop w:val="0"/>
          <w:marBottom w:val="0"/>
          <w:divBdr>
            <w:top w:val="none" w:sz="0" w:space="0" w:color="auto"/>
            <w:left w:val="none" w:sz="0" w:space="0" w:color="auto"/>
            <w:bottom w:val="none" w:sz="0" w:space="0" w:color="auto"/>
            <w:right w:val="none" w:sz="0" w:space="0" w:color="auto"/>
          </w:divBdr>
        </w:div>
        <w:div w:id="710233293">
          <w:marLeft w:val="0"/>
          <w:marRight w:val="0"/>
          <w:marTop w:val="0"/>
          <w:marBottom w:val="0"/>
          <w:divBdr>
            <w:top w:val="none" w:sz="0" w:space="0" w:color="auto"/>
            <w:left w:val="none" w:sz="0" w:space="0" w:color="auto"/>
            <w:bottom w:val="none" w:sz="0" w:space="0" w:color="auto"/>
            <w:right w:val="none" w:sz="0" w:space="0" w:color="auto"/>
          </w:divBdr>
        </w:div>
        <w:div w:id="1849560271">
          <w:marLeft w:val="0"/>
          <w:marRight w:val="0"/>
          <w:marTop w:val="0"/>
          <w:marBottom w:val="0"/>
          <w:divBdr>
            <w:top w:val="none" w:sz="0" w:space="0" w:color="auto"/>
            <w:left w:val="none" w:sz="0" w:space="0" w:color="auto"/>
            <w:bottom w:val="none" w:sz="0" w:space="0" w:color="auto"/>
            <w:right w:val="none" w:sz="0" w:space="0" w:color="auto"/>
          </w:divBdr>
        </w:div>
        <w:div w:id="1697924394">
          <w:marLeft w:val="0"/>
          <w:marRight w:val="0"/>
          <w:marTop w:val="0"/>
          <w:marBottom w:val="0"/>
          <w:divBdr>
            <w:top w:val="none" w:sz="0" w:space="0" w:color="auto"/>
            <w:left w:val="none" w:sz="0" w:space="0" w:color="auto"/>
            <w:bottom w:val="none" w:sz="0" w:space="0" w:color="auto"/>
            <w:right w:val="none" w:sz="0" w:space="0" w:color="auto"/>
          </w:divBdr>
        </w:div>
        <w:div w:id="115219088">
          <w:marLeft w:val="0"/>
          <w:marRight w:val="0"/>
          <w:marTop w:val="0"/>
          <w:marBottom w:val="0"/>
          <w:divBdr>
            <w:top w:val="none" w:sz="0" w:space="0" w:color="auto"/>
            <w:left w:val="none" w:sz="0" w:space="0" w:color="auto"/>
            <w:bottom w:val="none" w:sz="0" w:space="0" w:color="auto"/>
            <w:right w:val="none" w:sz="0" w:space="0" w:color="auto"/>
          </w:divBdr>
        </w:div>
        <w:div w:id="331179005">
          <w:marLeft w:val="0"/>
          <w:marRight w:val="0"/>
          <w:marTop w:val="0"/>
          <w:marBottom w:val="0"/>
          <w:divBdr>
            <w:top w:val="none" w:sz="0" w:space="0" w:color="auto"/>
            <w:left w:val="none" w:sz="0" w:space="0" w:color="auto"/>
            <w:bottom w:val="none" w:sz="0" w:space="0" w:color="auto"/>
            <w:right w:val="none" w:sz="0" w:space="0" w:color="auto"/>
          </w:divBdr>
        </w:div>
        <w:div w:id="59136783">
          <w:marLeft w:val="0"/>
          <w:marRight w:val="0"/>
          <w:marTop w:val="0"/>
          <w:marBottom w:val="0"/>
          <w:divBdr>
            <w:top w:val="none" w:sz="0" w:space="0" w:color="auto"/>
            <w:left w:val="none" w:sz="0" w:space="0" w:color="auto"/>
            <w:bottom w:val="none" w:sz="0" w:space="0" w:color="auto"/>
            <w:right w:val="none" w:sz="0" w:space="0" w:color="auto"/>
          </w:divBdr>
        </w:div>
        <w:div w:id="1719353289">
          <w:marLeft w:val="0"/>
          <w:marRight w:val="0"/>
          <w:marTop w:val="0"/>
          <w:marBottom w:val="0"/>
          <w:divBdr>
            <w:top w:val="none" w:sz="0" w:space="0" w:color="auto"/>
            <w:left w:val="none" w:sz="0" w:space="0" w:color="auto"/>
            <w:bottom w:val="none" w:sz="0" w:space="0" w:color="auto"/>
            <w:right w:val="none" w:sz="0" w:space="0" w:color="auto"/>
          </w:divBdr>
        </w:div>
        <w:div w:id="169376424">
          <w:marLeft w:val="0"/>
          <w:marRight w:val="0"/>
          <w:marTop w:val="0"/>
          <w:marBottom w:val="0"/>
          <w:divBdr>
            <w:top w:val="none" w:sz="0" w:space="0" w:color="auto"/>
            <w:left w:val="none" w:sz="0" w:space="0" w:color="auto"/>
            <w:bottom w:val="none" w:sz="0" w:space="0" w:color="auto"/>
            <w:right w:val="none" w:sz="0" w:space="0" w:color="auto"/>
          </w:divBdr>
        </w:div>
        <w:div w:id="494537108">
          <w:marLeft w:val="0"/>
          <w:marRight w:val="0"/>
          <w:marTop w:val="0"/>
          <w:marBottom w:val="0"/>
          <w:divBdr>
            <w:top w:val="none" w:sz="0" w:space="0" w:color="auto"/>
            <w:left w:val="none" w:sz="0" w:space="0" w:color="auto"/>
            <w:bottom w:val="none" w:sz="0" w:space="0" w:color="auto"/>
            <w:right w:val="none" w:sz="0" w:space="0" w:color="auto"/>
          </w:divBdr>
        </w:div>
        <w:div w:id="1998999403">
          <w:marLeft w:val="0"/>
          <w:marRight w:val="0"/>
          <w:marTop w:val="0"/>
          <w:marBottom w:val="0"/>
          <w:divBdr>
            <w:top w:val="none" w:sz="0" w:space="0" w:color="auto"/>
            <w:left w:val="none" w:sz="0" w:space="0" w:color="auto"/>
            <w:bottom w:val="none" w:sz="0" w:space="0" w:color="auto"/>
            <w:right w:val="none" w:sz="0" w:space="0" w:color="auto"/>
          </w:divBdr>
        </w:div>
        <w:div w:id="1760062754">
          <w:marLeft w:val="0"/>
          <w:marRight w:val="0"/>
          <w:marTop w:val="0"/>
          <w:marBottom w:val="0"/>
          <w:divBdr>
            <w:top w:val="none" w:sz="0" w:space="0" w:color="auto"/>
            <w:left w:val="none" w:sz="0" w:space="0" w:color="auto"/>
            <w:bottom w:val="none" w:sz="0" w:space="0" w:color="auto"/>
            <w:right w:val="none" w:sz="0" w:space="0" w:color="auto"/>
          </w:divBdr>
        </w:div>
        <w:div w:id="1758012574">
          <w:marLeft w:val="0"/>
          <w:marRight w:val="0"/>
          <w:marTop w:val="0"/>
          <w:marBottom w:val="0"/>
          <w:divBdr>
            <w:top w:val="none" w:sz="0" w:space="0" w:color="auto"/>
            <w:left w:val="none" w:sz="0" w:space="0" w:color="auto"/>
            <w:bottom w:val="none" w:sz="0" w:space="0" w:color="auto"/>
            <w:right w:val="none" w:sz="0" w:space="0" w:color="auto"/>
          </w:divBdr>
        </w:div>
        <w:div w:id="1214386648">
          <w:marLeft w:val="0"/>
          <w:marRight w:val="0"/>
          <w:marTop w:val="0"/>
          <w:marBottom w:val="0"/>
          <w:divBdr>
            <w:top w:val="none" w:sz="0" w:space="0" w:color="auto"/>
            <w:left w:val="none" w:sz="0" w:space="0" w:color="auto"/>
            <w:bottom w:val="none" w:sz="0" w:space="0" w:color="auto"/>
            <w:right w:val="none" w:sz="0" w:space="0" w:color="auto"/>
          </w:divBdr>
        </w:div>
        <w:div w:id="178084101">
          <w:marLeft w:val="0"/>
          <w:marRight w:val="0"/>
          <w:marTop w:val="0"/>
          <w:marBottom w:val="0"/>
          <w:divBdr>
            <w:top w:val="none" w:sz="0" w:space="0" w:color="auto"/>
            <w:left w:val="none" w:sz="0" w:space="0" w:color="auto"/>
            <w:bottom w:val="none" w:sz="0" w:space="0" w:color="auto"/>
            <w:right w:val="none" w:sz="0" w:space="0" w:color="auto"/>
          </w:divBdr>
        </w:div>
        <w:div w:id="1161264865">
          <w:marLeft w:val="0"/>
          <w:marRight w:val="0"/>
          <w:marTop w:val="0"/>
          <w:marBottom w:val="0"/>
          <w:divBdr>
            <w:top w:val="none" w:sz="0" w:space="0" w:color="auto"/>
            <w:left w:val="none" w:sz="0" w:space="0" w:color="auto"/>
            <w:bottom w:val="none" w:sz="0" w:space="0" w:color="auto"/>
            <w:right w:val="none" w:sz="0" w:space="0" w:color="auto"/>
          </w:divBdr>
        </w:div>
        <w:div w:id="567422919">
          <w:marLeft w:val="0"/>
          <w:marRight w:val="0"/>
          <w:marTop w:val="0"/>
          <w:marBottom w:val="0"/>
          <w:divBdr>
            <w:top w:val="none" w:sz="0" w:space="0" w:color="auto"/>
            <w:left w:val="none" w:sz="0" w:space="0" w:color="auto"/>
            <w:bottom w:val="none" w:sz="0" w:space="0" w:color="auto"/>
            <w:right w:val="none" w:sz="0" w:space="0" w:color="auto"/>
          </w:divBdr>
        </w:div>
        <w:div w:id="1877965306">
          <w:marLeft w:val="0"/>
          <w:marRight w:val="0"/>
          <w:marTop w:val="0"/>
          <w:marBottom w:val="0"/>
          <w:divBdr>
            <w:top w:val="none" w:sz="0" w:space="0" w:color="auto"/>
            <w:left w:val="none" w:sz="0" w:space="0" w:color="auto"/>
            <w:bottom w:val="none" w:sz="0" w:space="0" w:color="auto"/>
            <w:right w:val="none" w:sz="0" w:space="0" w:color="auto"/>
          </w:divBdr>
        </w:div>
        <w:div w:id="427501325">
          <w:marLeft w:val="0"/>
          <w:marRight w:val="0"/>
          <w:marTop w:val="0"/>
          <w:marBottom w:val="0"/>
          <w:divBdr>
            <w:top w:val="none" w:sz="0" w:space="0" w:color="auto"/>
            <w:left w:val="none" w:sz="0" w:space="0" w:color="auto"/>
            <w:bottom w:val="none" w:sz="0" w:space="0" w:color="auto"/>
            <w:right w:val="none" w:sz="0" w:space="0" w:color="auto"/>
          </w:divBdr>
        </w:div>
        <w:div w:id="854227902">
          <w:marLeft w:val="0"/>
          <w:marRight w:val="0"/>
          <w:marTop w:val="0"/>
          <w:marBottom w:val="0"/>
          <w:divBdr>
            <w:top w:val="none" w:sz="0" w:space="0" w:color="auto"/>
            <w:left w:val="none" w:sz="0" w:space="0" w:color="auto"/>
            <w:bottom w:val="none" w:sz="0" w:space="0" w:color="auto"/>
            <w:right w:val="none" w:sz="0" w:space="0" w:color="auto"/>
          </w:divBdr>
        </w:div>
        <w:div w:id="1308972304">
          <w:marLeft w:val="0"/>
          <w:marRight w:val="0"/>
          <w:marTop w:val="0"/>
          <w:marBottom w:val="0"/>
          <w:divBdr>
            <w:top w:val="none" w:sz="0" w:space="0" w:color="auto"/>
            <w:left w:val="none" w:sz="0" w:space="0" w:color="auto"/>
            <w:bottom w:val="none" w:sz="0" w:space="0" w:color="auto"/>
            <w:right w:val="none" w:sz="0" w:space="0" w:color="auto"/>
          </w:divBdr>
        </w:div>
        <w:div w:id="1558928302">
          <w:marLeft w:val="0"/>
          <w:marRight w:val="0"/>
          <w:marTop w:val="0"/>
          <w:marBottom w:val="0"/>
          <w:divBdr>
            <w:top w:val="none" w:sz="0" w:space="0" w:color="auto"/>
            <w:left w:val="none" w:sz="0" w:space="0" w:color="auto"/>
            <w:bottom w:val="none" w:sz="0" w:space="0" w:color="auto"/>
            <w:right w:val="none" w:sz="0" w:space="0" w:color="auto"/>
          </w:divBdr>
        </w:div>
        <w:div w:id="1048140328">
          <w:marLeft w:val="0"/>
          <w:marRight w:val="0"/>
          <w:marTop w:val="0"/>
          <w:marBottom w:val="0"/>
          <w:divBdr>
            <w:top w:val="none" w:sz="0" w:space="0" w:color="auto"/>
            <w:left w:val="none" w:sz="0" w:space="0" w:color="auto"/>
            <w:bottom w:val="none" w:sz="0" w:space="0" w:color="auto"/>
            <w:right w:val="none" w:sz="0" w:space="0" w:color="auto"/>
          </w:divBdr>
        </w:div>
        <w:div w:id="1195848304">
          <w:marLeft w:val="0"/>
          <w:marRight w:val="0"/>
          <w:marTop w:val="0"/>
          <w:marBottom w:val="0"/>
          <w:divBdr>
            <w:top w:val="none" w:sz="0" w:space="0" w:color="auto"/>
            <w:left w:val="none" w:sz="0" w:space="0" w:color="auto"/>
            <w:bottom w:val="none" w:sz="0" w:space="0" w:color="auto"/>
            <w:right w:val="none" w:sz="0" w:space="0" w:color="auto"/>
          </w:divBdr>
        </w:div>
        <w:div w:id="203713316">
          <w:marLeft w:val="0"/>
          <w:marRight w:val="0"/>
          <w:marTop w:val="0"/>
          <w:marBottom w:val="0"/>
          <w:divBdr>
            <w:top w:val="none" w:sz="0" w:space="0" w:color="auto"/>
            <w:left w:val="none" w:sz="0" w:space="0" w:color="auto"/>
            <w:bottom w:val="none" w:sz="0" w:space="0" w:color="auto"/>
            <w:right w:val="none" w:sz="0" w:space="0" w:color="auto"/>
          </w:divBdr>
        </w:div>
        <w:div w:id="2075080338">
          <w:marLeft w:val="0"/>
          <w:marRight w:val="0"/>
          <w:marTop w:val="0"/>
          <w:marBottom w:val="0"/>
          <w:divBdr>
            <w:top w:val="none" w:sz="0" w:space="0" w:color="auto"/>
            <w:left w:val="none" w:sz="0" w:space="0" w:color="auto"/>
            <w:bottom w:val="none" w:sz="0" w:space="0" w:color="auto"/>
            <w:right w:val="none" w:sz="0" w:space="0" w:color="auto"/>
          </w:divBdr>
        </w:div>
        <w:div w:id="386612090">
          <w:marLeft w:val="0"/>
          <w:marRight w:val="0"/>
          <w:marTop w:val="0"/>
          <w:marBottom w:val="0"/>
          <w:divBdr>
            <w:top w:val="none" w:sz="0" w:space="0" w:color="auto"/>
            <w:left w:val="none" w:sz="0" w:space="0" w:color="auto"/>
            <w:bottom w:val="none" w:sz="0" w:space="0" w:color="auto"/>
            <w:right w:val="none" w:sz="0" w:space="0" w:color="auto"/>
          </w:divBdr>
        </w:div>
        <w:div w:id="1044210518">
          <w:marLeft w:val="0"/>
          <w:marRight w:val="0"/>
          <w:marTop w:val="0"/>
          <w:marBottom w:val="0"/>
          <w:divBdr>
            <w:top w:val="none" w:sz="0" w:space="0" w:color="auto"/>
            <w:left w:val="none" w:sz="0" w:space="0" w:color="auto"/>
            <w:bottom w:val="none" w:sz="0" w:space="0" w:color="auto"/>
            <w:right w:val="none" w:sz="0" w:space="0" w:color="auto"/>
          </w:divBdr>
        </w:div>
        <w:div w:id="1830946084">
          <w:marLeft w:val="0"/>
          <w:marRight w:val="0"/>
          <w:marTop w:val="0"/>
          <w:marBottom w:val="0"/>
          <w:divBdr>
            <w:top w:val="none" w:sz="0" w:space="0" w:color="auto"/>
            <w:left w:val="none" w:sz="0" w:space="0" w:color="auto"/>
            <w:bottom w:val="none" w:sz="0" w:space="0" w:color="auto"/>
            <w:right w:val="none" w:sz="0" w:space="0" w:color="auto"/>
          </w:divBdr>
        </w:div>
        <w:div w:id="823356184">
          <w:marLeft w:val="0"/>
          <w:marRight w:val="0"/>
          <w:marTop w:val="0"/>
          <w:marBottom w:val="0"/>
          <w:divBdr>
            <w:top w:val="none" w:sz="0" w:space="0" w:color="auto"/>
            <w:left w:val="none" w:sz="0" w:space="0" w:color="auto"/>
            <w:bottom w:val="none" w:sz="0" w:space="0" w:color="auto"/>
            <w:right w:val="none" w:sz="0" w:space="0" w:color="auto"/>
          </w:divBdr>
        </w:div>
        <w:div w:id="465781099">
          <w:marLeft w:val="0"/>
          <w:marRight w:val="0"/>
          <w:marTop w:val="0"/>
          <w:marBottom w:val="0"/>
          <w:divBdr>
            <w:top w:val="none" w:sz="0" w:space="0" w:color="auto"/>
            <w:left w:val="none" w:sz="0" w:space="0" w:color="auto"/>
            <w:bottom w:val="none" w:sz="0" w:space="0" w:color="auto"/>
            <w:right w:val="none" w:sz="0" w:space="0" w:color="auto"/>
          </w:divBdr>
        </w:div>
        <w:div w:id="927345707">
          <w:marLeft w:val="0"/>
          <w:marRight w:val="0"/>
          <w:marTop w:val="0"/>
          <w:marBottom w:val="0"/>
          <w:divBdr>
            <w:top w:val="none" w:sz="0" w:space="0" w:color="auto"/>
            <w:left w:val="none" w:sz="0" w:space="0" w:color="auto"/>
            <w:bottom w:val="none" w:sz="0" w:space="0" w:color="auto"/>
            <w:right w:val="none" w:sz="0" w:space="0" w:color="auto"/>
          </w:divBdr>
        </w:div>
        <w:div w:id="2026243786">
          <w:marLeft w:val="0"/>
          <w:marRight w:val="0"/>
          <w:marTop w:val="0"/>
          <w:marBottom w:val="0"/>
          <w:divBdr>
            <w:top w:val="none" w:sz="0" w:space="0" w:color="auto"/>
            <w:left w:val="none" w:sz="0" w:space="0" w:color="auto"/>
            <w:bottom w:val="none" w:sz="0" w:space="0" w:color="auto"/>
            <w:right w:val="none" w:sz="0" w:space="0" w:color="auto"/>
          </w:divBdr>
        </w:div>
        <w:div w:id="1905556948">
          <w:marLeft w:val="0"/>
          <w:marRight w:val="0"/>
          <w:marTop w:val="0"/>
          <w:marBottom w:val="0"/>
          <w:divBdr>
            <w:top w:val="none" w:sz="0" w:space="0" w:color="auto"/>
            <w:left w:val="none" w:sz="0" w:space="0" w:color="auto"/>
            <w:bottom w:val="none" w:sz="0" w:space="0" w:color="auto"/>
            <w:right w:val="none" w:sz="0" w:space="0" w:color="auto"/>
          </w:divBdr>
        </w:div>
        <w:div w:id="1219438634">
          <w:marLeft w:val="0"/>
          <w:marRight w:val="0"/>
          <w:marTop w:val="0"/>
          <w:marBottom w:val="0"/>
          <w:divBdr>
            <w:top w:val="none" w:sz="0" w:space="0" w:color="auto"/>
            <w:left w:val="none" w:sz="0" w:space="0" w:color="auto"/>
            <w:bottom w:val="none" w:sz="0" w:space="0" w:color="auto"/>
            <w:right w:val="none" w:sz="0" w:space="0" w:color="auto"/>
          </w:divBdr>
        </w:div>
        <w:div w:id="1723096168">
          <w:marLeft w:val="0"/>
          <w:marRight w:val="0"/>
          <w:marTop w:val="0"/>
          <w:marBottom w:val="0"/>
          <w:divBdr>
            <w:top w:val="none" w:sz="0" w:space="0" w:color="auto"/>
            <w:left w:val="none" w:sz="0" w:space="0" w:color="auto"/>
            <w:bottom w:val="none" w:sz="0" w:space="0" w:color="auto"/>
            <w:right w:val="none" w:sz="0" w:space="0" w:color="auto"/>
          </w:divBdr>
        </w:div>
        <w:div w:id="897397417">
          <w:marLeft w:val="0"/>
          <w:marRight w:val="0"/>
          <w:marTop w:val="0"/>
          <w:marBottom w:val="0"/>
          <w:divBdr>
            <w:top w:val="none" w:sz="0" w:space="0" w:color="auto"/>
            <w:left w:val="none" w:sz="0" w:space="0" w:color="auto"/>
            <w:bottom w:val="none" w:sz="0" w:space="0" w:color="auto"/>
            <w:right w:val="none" w:sz="0" w:space="0" w:color="auto"/>
          </w:divBdr>
        </w:div>
        <w:div w:id="269631362">
          <w:marLeft w:val="0"/>
          <w:marRight w:val="0"/>
          <w:marTop w:val="0"/>
          <w:marBottom w:val="0"/>
          <w:divBdr>
            <w:top w:val="none" w:sz="0" w:space="0" w:color="auto"/>
            <w:left w:val="none" w:sz="0" w:space="0" w:color="auto"/>
            <w:bottom w:val="none" w:sz="0" w:space="0" w:color="auto"/>
            <w:right w:val="none" w:sz="0" w:space="0" w:color="auto"/>
          </w:divBdr>
        </w:div>
        <w:div w:id="45447541">
          <w:marLeft w:val="0"/>
          <w:marRight w:val="0"/>
          <w:marTop w:val="0"/>
          <w:marBottom w:val="0"/>
          <w:divBdr>
            <w:top w:val="none" w:sz="0" w:space="0" w:color="auto"/>
            <w:left w:val="none" w:sz="0" w:space="0" w:color="auto"/>
            <w:bottom w:val="none" w:sz="0" w:space="0" w:color="auto"/>
            <w:right w:val="none" w:sz="0" w:space="0" w:color="auto"/>
          </w:divBdr>
        </w:div>
        <w:div w:id="557285068">
          <w:marLeft w:val="0"/>
          <w:marRight w:val="0"/>
          <w:marTop w:val="0"/>
          <w:marBottom w:val="0"/>
          <w:divBdr>
            <w:top w:val="none" w:sz="0" w:space="0" w:color="auto"/>
            <w:left w:val="none" w:sz="0" w:space="0" w:color="auto"/>
            <w:bottom w:val="none" w:sz="0" w:space="0" w:color="auto"/>
            <w:right w:val="none" w:sz="0" w:space="0" w:color="auto"/>
          </w:divBdr>
        </w:div>
        <w:div w:id="82142011">
          <w:marLeft w:val="0"/>
          <w:marRight w:val="0"/>
          <w:marTop w:val="0"/>
          <w:marBottom w:val="0"/>
          <w:divBdr>
            <w:top w:val="none" w:sz="0" w:space="0" w:color="auto"/>
            <w:left w:val="none" w:sz="0" w:space="0" w:color="auto"/>
            <w:bottom w:val="none" w:sz="0" w:space="0" w:color="auto"/>
            <w:right w:val="none" w:sz="0" w:space="0" w:color="auto"/>
          </w:divBdr>
        </w:div>
        <w:div w:id="1663311345">
          <w:marLeft w:val="0"/>
          <w:marRight w:val="0"/>
          <w:marTop w:val="0"/>
          <w:marBottom w:val="0"/>
          <w:divBdr>
            <w:top w:val="none" w:sz="0" w:space="0" w:color="auto"/>
            <w:left w:val="none" w:sz="0" w:space="0" w:color="auto"/>
            <w:bottom w:val="none" w:sz="0" w:space="0" w:color="auto"/>
            <w:right w:val="none" w:sz="0" w:space="0" w:color="auto"/>
          </w:divBdr>
        </w:div>
        <w:div w:id="1105735805">
          <w:marLeft w:val="0"/>
          <w:marRight w:val="0"/>
          <w:marTop w:val="0"/>
          <w:marBottom w:val="0"/>
          <w:divBdr>
            <w:top w:val="none" w:sz="0" w:space="0" w:color="auto"/>
            <w:left w:val="none" w:sz="0" w:space="0" w:color="auto"/>
            <w:bottom w:val="none" w:sz="0" w:space="0" w:color="auto"/>
            <w:right w:val="none" w:sz="0" w:space="0" w:color="auto"/>
          </w:divBdr>
        </w:div>
        <w:div w:id="869148113">
          <w:marLeft w:val="0"/>
          <w:marRight w:val="0"/>
          <w:marTop w:val="0"/>
          <w:marBottom w:val="0"/>
          <w:divBdr>
            <w:top w:val="none" w:sz="0" w:space="0" w:color="auto"/>
            <w:left w:val="none" w:sz="0" w:space="0" w:color="auto"/>
            <w:bottom w:val="none" w:sz="0" w:space="0" w:color="auto"/>
            <w:right w:val="none" w:sz="0" w:space="0" w:color="auto"/>
          </w:divBdr>
        </w:div>
        <w:div w:id="1531602017">
          <w:marLeft w:val="0"/>
          <w:marRight w:val="0"/>
          <w:marTop w:val="0"/>
          <w:marBottom w:val="0"/>
          <w:divBdr>
            <w:top w:val="none" w:sz="0" w:space="0" w:color="auto"/>
            <w:left w:val="none" w:sz="0" w:space="0" w:color="auto"/>
            <w:bottom w:val="none" w:sz="0" w:space="0" w:color="auto"/>
            <w:right w:val="none" w:sz="0" w:space="0" w:color="auto"/>
          </w:divBdr>
        </w:div>
        <w:div w:id="1939485949">
          <w:marLeft w:val="0"/>
          <w:marRight w:val="0"/>
          <w:marTop w:val="0"/>
          <w:marBottom w:val="0"/>
          <w:divBdr>
            <w:top w:val="none" w:sz="0" w:space="0" w:color="auto"/>
            <w:left w:val="none" w:sz="0" w:space="0" w:color="auto"/>
            <w:bottom w:val="none" w:sz="0" w:space="0" w:color="auto"/>
            <w:right w:val="none" w:sz="0" w:space="0" w:color="auto"/>
          </w:divBdr>
        </w:div>
        <w:div w:id="1824080351">
          <w:marLeft w:val="0"/>
          <w:marRight w:val="0"/>
          <w:marTop w:val="0"/>
          <w:marBottom w:val="0"/>
          <w:divBdr>
            <w:top w:val="none" w:sz="0" w:space="0" w:color="auto"/>
            <w:left w:val="none" w:sz="0" w:space="0" w:color="auto"/>
            <w:bottom w:val="none" w:sz="0" w:space="0" w:color="auto"/>
            <w:right w:val="none" w:sz="0" w:space="0" w:color="auto"/>
          </w:divBdr>
        </w:div>
        <w:div w:id="586428645">
          <w:marLeft w:val="0"/>
          <w:marRight w:val="0"/>
          <w:marTop w:val="0"/>
          <w:marBottom w:val="0"/>
          <w:divBdr>
            <w:top w:val="none" w:sz="0" w:space="0" w:color="auto"/>
            <w:left w:val="none" w:sz="0" w:space="0" w:color="auto"/>
            <w:bottom w:val="none" w:sz="0" w:space="0" w:color="auto"/>
            <w:right w:val="none" w:sz="0" w:space="0" w:color="auto"/>
          </w:divBdr>
        </w:div>
        <w:div w:id="1223831828">
          <w:marLeft w:val="0"/>
          <w:marRight w:val="0"/>
          <w:marTop w:val="0"/>
          <w:marBottom w:val="0"/>
          <w:divBdr>
            <w:top w:val="none" w:sz="0" w:space="0" w:color="auto"/>
            <w:left w:val="none" w:sz="0" w:space="0" w:color="auto"/>
            <w:bottom w:val="none" w:sz="0" w:space="0" w:color="auto"/>
            <w:right w:val="none" w:sz="0" w:space="0" w:color="auto"/>
          </w:divBdr>
        </w:div>
        <w:div w:id="1337541733">
          <w:marLeft w:val="0"/>
          <w:marRight w:val="0"/>
          <w:marTop w:val="0"/>
          <w:marBottom w:val="0"/>
          <w:divBdr>
            <w:top w:val="none" w:sz="0" w:space="0" w:color="auto"/>
            <w:left w:val="none" w:sz="0" w:space="0" w:color="auto"/>
            <w:bottom w:val="none" w:sz="0" w:space="0" w:color="auto"/>
            <w:right w:val="none" w:sz="0" w:space="0" w:color="auto"/>
          </w:divBdr>
        </w:div>
        <w:div w:id="1827159542">
          <w:marLeft w:val="0"/>
          <w:marRight w:val="0"/>
          <w:marTop w:val="0"/>
          <w:marBottom w:val="0"/>
          <w:divBdr>
            <w:top w:val="none" w:sz="0" w:space="0" w:color="auto"/>
            <w:left w:val="none" w:sz="0" w:space="0" w:color="auto"/>
            <w:bottom w:val="none" w:sz="0" w:space="0" w:color="auto"/>
            <w:right w:val="none" w:sz="0" w:space="0" w:color="auto"/>
          </w:divBdr>
        </w:div>
        <w:div w:id="294916778">
          <w:marLeft w:val="0"/>
          <w:marRight w:val="0"/>
          <w:marTop w:val="0"/>
          <w:marBottom w:val="0"/>
          <w:divBdr>
            <w:top w:val="none" w:sz="0" w:space="0" w:color="auto"/>
            <w:left w:val="none" w:sz="0" w:space="0" w:color="auto"/>
            <w:bottom w:val="none" w:sz="0" w:space="0" w:color="auto"/>
            <w:right w:val="none" w:sz="0" w:space="0" w:color="auto"/>
          </w:divBdr>
        </w:div>
        <w:div w:id="340549342">
          <w:marLeft w:val="0"/>
          <w:marRight w:val="0"/>
          <w:marTop w:val="0"/>
          <w:marBottom w:val="0"/>
          <w:divBdr>
            <w:top w:val="none" w:sz="0" w:space="0" w:color="auto"/>
            <w:left w:val="none" w:sz="0" w:space="0" w:color="auto"/>
            <w:bottom w:val="none" w:sz="0" w:space="0" w:color="auto"/>
            <w:right w:val="none" w:sz="0" w:space="0" w:color="auto"/>
          </w:divBdr>
        </w:div>
        <w:div w:id="254675882">
          <w:marLeft w:val="0"/>
          <w:marRight w:val="0"/>
          <w:marTop w:val="0"/>
          <w:marBottom w:val="0"/>
          <w:divBdr>
            <w:top w:val="none" w:sz="0" w:space="0" w:color="auto"/>
            <w:left w:val="none" w:sz="0" w:space="0" w:color="auto"/>
            <w:bottom w:val="none" w:sz="0" w:space="0" w:color="auto"/>
            <w:right w:val="none" w:sz="0" w:space="0" w:color="auto"/>
          </w:divBdr>
        </w:div>
        <w:div w:id="11734973">
          <w:marLeft w:val="0"/>
          <w:marRight w:val="0"/>
          <w:marTop w:val="0"/>
          <w:marBottom w:val="0"/>
          <w:divBdr>
            <w:top w:val="none" w:sz="0" w:space="0" w:color="auto"/>
            <w:left w:val="none" w:sz="0" w:space="0" w:color="auto"/>
            <w:bottom w:val="none" w:sz="0" w:space="0" w:color="auto"/>
            <w:right w:val="none" w:sz="0" w:space="0" w:color="auto"/>
          </w:divBdr>
        </w:div>
        <w:div w:id="1247690001">
          <w:marLeft w:val="0"/>
          <w:marRight w:val="0"/>
          <w:marTop w:val="0"/>
          <w:marBottom w:val="0"/>
          <w:divBdr>
            <w:top w:val="none" w:sz="0" w:space="0" w:color="auto"/>
            <w:left w:val="none" w:sz="0" w:space="0" w:color="auto"/>
            <w:bottom w:val="none" w:sz="0" w:space="0" w:color="auto"/>
            <w:right w:val="none" w:sz="0" w:space="0" w:color="auto"/>
          </w:divBdr>
        </w:div>
        <w:div w:id="1324966810">
          <w:marLeft w:val="0"/>
          <w:marRight w:val="0"/>
          <w:marTop w:val="0"/>
          <w:marBottom w:val="0"/>
          <w:divBdr>
            <w:top w:val="none" w:sz="0" w:space="0" w:color="auto"/>
            <w:left w:val="none" w:sz="0" w:space="0" w:color="auto"/>
            <w:bottom w:val="none" w:sz="0" w:space="0" w:color="auto"/>
            <w:right w:val="none" w:sz="0" w:space="0" w:color="auto"/>
          </w:divBdr>
        </w:div>
        <w:div w:id="636422186">
          <w:marLeft w:val="0"/>
          <w:marRight w:val="0"/>
          <w:marTop w:val="0"/>
          <w:marBottom w:val="0"/>
          <w:divBdr>
            <w:top w:val="none" w:sz="0" w:space="0" w:color="auto"/>
            <w:left w:val="none" w:sz="0" w:space="0" w:color="auto"/>
            <w:bottom w:val="none" w:sz="0" w:space="0" w:color="auto"/>
            <w:right w:val="none" w:sz="0" w:space="0" w:color="auto"/>
          </w:divBdr>
        </w:div>
        <w:div w:id="1253393634">
          <w:marLeft w:val="0"/>
          <w:marRight w:val="0"/>
          <w:marTop w:val="0"/>
          <w:marBottom w:val="0"/>
          <w:divBdr>
            <w:top w:val="none" w:sz="0" w:space="0" w:color="auto"/>
            <w:left w:val="none" w:sz="0" w:space="0" w:color="auto"/>
            <w:bottom w:val="none" w:sz="0" w:space="0" w:color="auto"/>
            <w:right w:val="none" w:sz="0" w:space="0" w:color="auto"/>
          </w:divBdr>
        </w:div>
        <w:div w:id="469447743">
          <w:marLeft w:val="0"/>
          <w:marRight w:val="0"/>
          <w:marTop w:val="0"/>
          <w:marBottom w:val="0"/>
          <w:divBdr>
            <w:top w:val="none" w:sz="0" w:space="0" w:color="auto"/>
            <w:left w:val="none" w:sz="0" w:space="0" w:color="auto"/>
            <w:bottom w:val="none" w:sz="0" w:space="0" w:color="auto"/>
            <w:right w:val="none" w:sz="0" w:space="0" w:color="auto"/>
          </w:divBdr>
        </w:div>
        <w:div w:id="1998999685">
          <w:marLeft w:val="0"/>
          <w:marRight w:val="0"/>
          <w:marTop w:val="0"/>
          <w:marBottom w:val="0"/>
          <w:divBdr>
            <w:top w:val="none" w:sz="0" w:space="0" w:color="auto"/>
            <w:left w:val="none" w:sz="0" w:space="0" w:color="auto"/>
            <w:bottom w:val="none" w:sz="0" w:space="0" w:color="auto"/>
            <w:right w:val="none" w:sz="0" w:space="0" w:color="auto"/>
          </w:divBdr>
        </w:div>
      </w:divsChild>
    </w:div>
    <w:div w:id="989796730">
      <w:bodyDiv w:val="1"/>
      <w:marLeft w:val="0"/>
      <w:marRight w:val="0"/>
      <w:marTop w:val="0"/>
      <w:marBottom w:val="0"/>
      <w:divBdr>
        <w:top w:val="none" w:sz="0" w:space="0" w:color="auto"/>
        <w:left w:val="none" w:sz="0" w:space="0" w:color="auto"/>
        <w:bottom w:val="none" w:sz="0" w:space="0" w:color="auto"/>
        <w:right w:val="none" w:sz="0" w:space="0" w:color="auto"/>
      </w:divBdr>
      <w:divsChild>
        <w:div w:id="40441009">
          <w:marLeft w:val="0"/>
          <w:marRight w:val="0"/>
          <w:marTop w:val="0"/>
          <w:marBottom w:val="0"/>
          <w:divBdr>
            <w:top w:val="none" w:sz="0" w:space="0" w:color="auto"/>
            <w:left w:val="none" w:sz="0" w:space="0" w:color="auto"/>
            <w:bottom w:val="none" w:sz="0" w:space="0" w:color="auto"/>
            <w:right w:val="none" w:sz="0" w:space="0" w:color="auto"/>
          </w:divBdr>
        </w:div>
        <w:div w:id="1673484325">
          <w:marLeft w:val="0"/>
          <w:marRight w:val="0"/>
          <w:marTop w:val="0"/>
          <w:marBottom w:val="0"/>
          <w:divBdr>
            <w:top w:val="none" w:sz="0" w:space="0" w:color="auto"/>
            <w:left w:val="none" w:sz="0" w:space="0" w:color="auto"/>
            <w:bottom w:val="none" w:sz="0" w:space="0" w:color="auto"/>
            <w:right w:val="none" w:sz="0" w:space="0" w:color="auto"/>
          </w:divBdr>
        </w:div>
        <w:div w:id="721246822">
          <w:marLeft w:val="0"/>
          <w:marRight w:val="0"/>
          <w:marTop w:val="0"/>
          <w:marBottom w:val="0"/>
          <w:divBdr>
            <w:top w:val="none" w:sz="0" w:space="0" w:color="auto"/>
            <w:left w:val="none" w:sz="0" w:space="0" w:color="auto"/>
            <w:bottom w:val="none" w:sz="0" w:space="0" w:color="auto"/>
            <w:right w:val="none" w:sz="0" w:space="0" w:color="auto"/>
          </w:divBdr>
        </w:div>
        <w:div w:id="470174639">
          <w:marLeft w:val="0"/>
          <w:marRight w:val="0"/>
          <w:marTop w:val="0"/>
          <w:marBottom w:val="0"/>
          <w:divBdr>
            <w:top w:val="none" w:sz="0" w:space="0" w:color="auto"/>
            <w:left w:val="none" w:sz="0" w:space="0" w:color="auto"/>
            <w:bottom w:val="none" w:sz="0" w:space="0" w:color="auto"/>
            <w:right w:val="none" w:sz="0" w:space="0" w:color="auto"/>
          </w:divBdr>
        </w:div>
        <w:div w:id="319503452">
          <w:marLeft w:val="0"/>
          <w:marRight w:val="0"/>
          <w:marTop w:val="0"/>
          <w:marBottom w:val="0"/>
          <w:divBdr>
            <w:top w:val="none" w:sz="0" w:space="0" w:color="auto"/>
            <w:left w:val="none" w:sz="0" w:space="0" w:color="auto"/>
            <w:bottom w:val="none" w:sz="0" w:space="0" w:color="auto"/>
            <w:right w:val="none" w:sz="0" w:space="0" w:color="auto"/>
          </w:divBdr>
        </w:div>
        <w:div w:id="972364451">
          <w:marLeft w:val="0"/>
          <w:marRight w:val="0"/>
          <w:marTop w:val="0"/>
          <w:marBottom w:val="0"/>
          <w:divBdr>
            <w:top w:val="none" w:sz="0" w:space="0" w:color="auto"/>
            <w:left w:val="none" w:sz="0" w:space="0" w:color="auto"/>
            <w:bottom w:val="none" w:sz="0" w:space="0" w:color="auto"/>
            <w:right w:val="none" w:sz="0" w:space="0" w:color="auto"/>
          </w:divBdr>
        </w:div>
        <w:div w:id="2141487080">
          <w:marLeft w:val="0"/>
          <w:marRight w:val="0"/>
          <w:marTop w:val="0"/>
          <w:marBottom w:val="0"/>
          <w:divBdr>
            <w:top w:val="none" w:sz="0" w:space="0" w:color="auto"/>
            <w:left w:val="none" w:sz="0" w:space="0" w:color="auto"/>
            <w:bottom w:val="none" w:sz="0" w:space="0" w:color="auto"/>
            <w:right w:val="none" w:sz="0" w:space="0" w:color="auto"/>
          </w:divBdr>
        </w:div>
        <w:div w:id="319819261">
          <w:marLeft w:val="0"/>
          <w:marRight w:val="0"/>
          <w:marTop w:val="0"/>
          <w:marBottom w:val="0"/>
          <w:divBdr>
            <w:top w:val="none" w:sz="0" w:space="0" w:color="auto"/>
            <w:left w:val="none" w:sz="0" w:space="0" w:color="auto"/>
            <w:bottom w:val="none" w:sz="0" w:space="0" w:color="auto"/>
            <w:right w:val="none" w:sz="0" w:space="0" w:color="auto"/>
          </w:divBdr>
        </w:div>
        <w:div w:id="1013726057">
          <w:marLeft w:val="0"/>
          <w:marRight w:val="0"/>
          <w:marTop w:val="0"/>
          <w:marBottom w:val="0"/>
          <w:divBdr>
            <w:top w:val="none" w:sz="0" w:space="0" w:color="auto"/>
            <w:left w:val="none" w:sz="0" w:space="0" w:color="auto"/>
            <w:bottom w:val="none" w:sz="0" w:space="0" w:color="auto"/>
            <w:right w:val="none" w:sz="0" w:space="0" w:color="auto"/>
          </w:divBdr>
        </w:div>
        <w:div w:id="926502376">
          <w:marLeft w:val="0"/>
          <w:marRight w:val="0"/>
          <w:marTop w:val="0"/>
          <w:marBottom w:val="0"/>
          <w:divBdr>
            <w:top w:val="none" w:sz="0" w:space="0" w:color="auto"/>
            <w:left w:val="none" w:sz="0" w:space="0" w:color="auto"/>
            <w:bottom w:val="none" w:sz="0" w:space="0" w:color="auto"/>
            <w:right w:val="none" w:sz="0" w:space="0" w:color="auto"/>
          </w:divBdr>
        </w:div>
        <w:div w:id="1286699535">
          <w:marLeft w:val="0"/>
          <w:marRight w:val="0"/>
          <w:marTop w:val="0"/>
          <w:marBottom w:val="0"/>
          <w:divBdr>
            <w:top w:val="none" w:sz="0" w:space="0" w:color="auto"/>
            <w:left w:val="none" w:sz="0" w:space="0" w:color="auto"/>
            <w:bottom w:val="none" w:sz="0" w:space="0" w:color="auto"/>
            <w:right w:val="none" w:sz="0" w:space="0" w:color="auto"/>
          </w:divBdr>
        </w:div>
        <w:div w:id="1050693406">
          <w:marLeft w:val="0"/>
          <w:marRight w:val="0"/>
          <w:marTop w:val="0"/>
          <w:marBottom w:val="0"/>
          <w:divBdr>
            <w:top w:val="none" w:sz="0" w:space="0" w:color="auto"/>
            <w:left w:val="none" w:sz="0" w:space="0" w:color="auto"/>
            <w:bottom w:val="none" w:sz="0" w:space="0" w:color="auto"/>
            <w:right w:val="none" w:sz="0" w:space="0" w:color="auto"/>
          </w:divBdr>
        </w:div>
        <w:div w:id="1633750218">
          <w:marLeft w:val="0"/>
          <w:marRight w:val="0"/>
          <w:marTop w:val="0"/>
          <w:marBottom w:val="0"/>
          <w:divBdr>
            <w:top w:val="none" w:sz="0" w:space="0" w:color="auto"/>
            <w:left w:val="none" w:sz="0" w:space="0" w:color="auto"/>
            <w:bottom w:val="none" w:sz="0" w:space="0" w:color="auto"/>
            <w:right w:val="none" w:sz="0" w:space="0" w:color="auto"/>
          </w:divBdr>
        </w:div>
        <w:div w:id="579679905">
          <w:marLeft w:val="0"/>
          <w:marRight w:val="0"/>
          <w:marTop w:val="0"/>
          <w:marBottom w:val="0"/>
          <w:divBdr>
            <w:top w:val="none" w:sz="0" w:space="0" w:color="auto"/>
            <w:left w:val="none" w:sz="0" w:space="0" w:color="auto"/>
            <w:bottom w:val="none" w:sz="0" w:space="0" w:color="auto"/>
            <w:right w:val="none" w:sz="0" w:space="0" w:color="auto"/>
          </w:divBdr>
        </w:div>
        <w:div w:id="1487471250">
          <w:marLeft w:val="0"/>
          <w:marRight w:val="0"/>
          <w:marTop w:val="0"/>
          <w:marBottom w:val="0"/>
          <w:divBdr>
            <w:top w:val="none" w:sz="0" w:space="0" w:color="auto"/>
            <w:left w:val="none" w:sz="0" w:space="0" w:color="auto"/>
            <w:bottom w:val="none" w:sz="0" w:space="0" w:color="auto"/>
            <w:right w:val="none" w:sz="0" w:space="0" w:color="auto"/>
          </w:divBdr>
        </w:div>
        <w:div w:id="792557761">
          <w:marLeft w:val="0"/>
          <w:marRight w:val="0"/>
          <w:marTop w:val="0"/>
          <w:marBottom w:val="0"/>
          <w:divBdr>
            <w:top w:val="none" w:sz="0" w:space="0" w:color="auto"/>
            <w:left w:val="none" w:sz="0" w:space="0" w:color="auto"/>
            <w:bottom w:val="none" w:sz="0" w:space="0" w:color="auto"/>
            <w:right w:val="none" w:sz="0" w:space="0" w:color="auto"/>
          </w:divBdr>
        </w:div>
        <w:div w:id="619073239">
          <w:marLeft w:val="0"/>
          <w:marRight w:val="0"/>
          <w:marTop w:val="0"/>
          <w:marBottom w:val="0"/>
          <w:divBdr>
            <w:top w:val="none" w:sz="0" w:space="0" w:color="auto"/>
            <w:left w:val="none" w:sz="0" w:space="0" w:color="auto"/>
            <w:bottom w:val="none" w:sz="0" w:space="0" w:color="auto"/>
            <w:right w:val="none" w:sz="0" w:space="0" w:color="auto"/>
          </w:divBdr>
        </w:div>
        <w:div w:id="878280670">
          <w:marLeft w:val="0"/>
          <w:marRight w:val="0"/>
          <w:marTop w:val="0"/>
          <w:marBottom w:val="0"/>
          <w:divBdr>
            <w:top w:val="none" w:sz="0" w:space="0" w:color="auto"/>
            <w:left w:val="none" w:sz="0" w:space="0" w:color="auto"/>
            <w:bottom w:val="none" w:sz="0" w:space="0" w:color="auto"/>
            <w:right w:val="none" w:sz="0" w:space="0" w:color="auto"/>
          </w:divBdr>
        </w:div>
        <w:div w:id="109521677">
          <w:marLeft w:val="0"/>
          <w:marRight w:val="0"/>
          <w:marTop w:val="0"/>
          <w:marBottom w:val="0"/>
          <w:divBdr>
            <w:top w:val="none" w:sz="0" w:space="0" w:color="auto"/>
            <w:left w:val="none" w:sz="0" w:space="0" w:color="auto"/>
            <w:bottom w:val="none" w:sz="0" w:space="0" w:color="auto"/>
            <w:right w:val="none" w:sz="0" w:space="0" w:color="auto"/>
          </w:divBdr>
        </w:div>
        <w:div w:id="436028522">
          <w:marLeft w:val="0"/>
          <w:marRight w:val="0"/>
          <w:marTop w:val="0"/>
          <w:marBottom w:val="0"/>
          <w:divBdr>
            <w:top w:val="none" w:sz="0" w:space="0" w:color="auto"/>
            <w:left w:val="none" w:sz="0" w:space="0" w:color="auto"/>
            <w:bottom w:val="none" w:sz="0" w:space="0" w:color="auto"/>
            <w:right w:val="none" w:sz="0" w:space="0" w:color="auto"/>
          </w:divBdr>
        </w:div>
        <w:div w:id="599338128">
          <w:marLeft w:val="0"/>
          <w:marRight w:val="0"/>
          <w:marTop w:val="0"/>
          <w:marBottom w:val="0"/>
          <w:divBdr>
            <w:top w:val="none" w:sz="0" w:space="0" w:color="auto"/>
            <w:left w:val="none" w:sz="0" w:space="0" w:color="auto"/>
            <w:bottom w:val="none" w:sz="0" w:space="0" w:color="auto"/>
            <w:right w:val="none" w:sz="0" w:space="0" w:color="auto"/>
          </w:divBdr>
        </w:div>
        <w:div w:id="704906099">
          <w:marLeft w:val="0"/>
          <w:marRight w:val="0"/>
          <w:marTop w:val="0"/>
          <w:marBottom w:val="0"/>
          <w:divBdr>
            <w:top w:val="none" w:sz="0" w:space="0" w:color="auto"/>
            <w:left w:val="none" w:sz="0" w:space="0" w:color="auto"/>
            <w:bottom w:val="none" w:sz="0" w:space="0" w:color="auto"/>
            <w:right w:val="none" w:sz="0" w:space="0" w:color="auto"/>
          </w:divBdr>
        </w:div>
        <w:div w:id="1600486585">
          <w:marLeft w:val="0"/>
          <w:marRight w:val="0"/>
          <w:marTop w:val="0"/>
          <w:marBottom w:val="0"/>
          <w:divBdr>
            <w:top w:val="none" w:sz="0" w:space="0" w:color="auto"/>
            <w:left w:val="none" w:sz="0" w:space="0" w:color="auto"/>
            <w:bottom w:val="none" w:sz="0" w:space="0" w:color="auto"/>
            <w:right w:val="none" w:sz="0" w:space="0" w:color="auto"/>
          </w:divBdr>
        </w:div>
        <w:div w:id="1834951914">
          <w:marLeft w:val="0"/>
          <w:marRight w:val="0"/>
          <w:marTop w:val="0"/>
          <w:marBottom w:val="0"/>
          <w:divBdr>
            <w:top w:val="none" w:sz="0" w:space="0" w:color="auto"/>
            <w:left w:val="none" w:sz="0" w:space="0" w:color="auto"/>
            <w:bottom w:val="none" w:sz="0" w:space="0" w:color="auto"/>
            <w:right w:val="none" w:sz="0" w:space="0" w:color="auto"/>
          </w:divBdr>
        </w:div>
        <w:div w:id="892500323">
          <w:marLeft w:val="0"/>
          <w:marRight w:val="0"/>
          <w:marTop w:val="0"/>
          <w:marBottom w:val="0"/>
          <w:divBdr>
            <w:top w:val="none" w:sz="0" w:space="0" w:color="auto"/>
            <w:left w:val="none" w:sz="0" w:space="0" w:color="auto"/>
            <w:bottom w:val="none" w:sz="0" w:space="0" w:color="auto"/>
            <w:right w:val="none" w:sz="0" w:space="0" w:color="auto"/>
          </w:divBdr>
        </w:div>
        <w:div w:id="1842353925">
          <w:marLeft w:val="0"/>
          <w:marRight w:val="0"/>
          <w:marTop w:val="0"/>
          <w:marBottom w:val="0"/>
          <w:divBdr>
            <w:top w:val="none" w:sz="0" w:space="0" w:color="auto"/>
            <w:left w:val="none" w:sz="0" w:space="0" w:color="auto"/>
            <w:bottom w:val="none" w:sz="0" w:space="0" w:color="auto"/>
            <w:right w:val="none" w:sz="0" w:space="0" w:color="auto"/>
          </w:divBdr>
        </w:div>
        <w:div w:id="764571818">
          <w:marLeft w:val="0"/>
          <w:marRight w:val="0"/>
          <w:marTop w:val="0"/>
          <w:marBottom w:val="0"/>
          <w:divBdr>
            <w:top w:val="none" w:sz="0" w:space="0" w:color="auto"/>
            <w:left w:val="none" w:sz="0" w:space="0" w:color="auto"/>
            <w:bottom w:val="none" w:sz="0" w:space="0" w:color="auto"/>
            <w:right w:val="none" w:sz="0" w:space="0" w:color="auto"/>
          </w:divBdr>
        </w:div>
        <w:div w:id="1242135252">
          <w:marLeft w:val="0"/>
          <w:marRight w:val="0"/>
          <w:marTop w:val="0"/>
          <w:marBottom w:val="0"/>
          <w:divBdr>
            <w:top w:val="none" w:sz="0" w:space="0" w:color="auto"/>
            <w:left w:val="none" w:sz="0" w:space="0" w:color="auto"/>
            <w:bottom w:val="none" w:sz="0" w:space="0" w:color="auto"/>
            <w:right w:val="none" w:sz="0" w:space="0" w:color="auto"/>
          </w:divBdr>
        </w:div>
        <w:div w:id="897134632">
          <w:marLeft w:val="0"/>
          <w:marRight w:val="0"/>
          <w:marTop w:val="0"/>
          <w:marBottom w:val="0"/>
          <w:divBdr>
            <w:top w:val="none" w:sz="0" w:space="0" w:color="auto"/>
            <w:left w:val="none" w:sz="0" w:space="0" w:color="auto"/>
            <w:bottom w:val="none" w:sz="0" w:space="0" w:color="auto"/>
            <w:right w:val="none" w:sz="0" w:space="0" w:color="auto"/>
          </w:divBdr>
        </w:div>
        <w:div w:id="105589270">
          <w:marLeft w:val="0"/>
          <w:marRight w:val="0"/>
          <w:marTop w:val="0"/>
          <w:marBottom w:val="0"/>
          <w:divBdr>
            <w:top w:val="none" w:sz="0" w:space="0" w:color="auto"/>
            <w:left w:val="none" w:sz="0" w:space="0" w:color="auto"/>
            <w:bottom w:val="none" w:sz="0" w:space="0" w:color="auto"/>
            <w:right w:val="none" w:sz="0" w:space="0" w:color="auto"/>
          </w:divBdr>
        </w:div>
        <w:div w:id="312637309">
          <w:marLeft w:val="0"/>
          <w:marRight w:val="0"/>
          <w:marTop w:val="0"/>
          <w:marBottom w:val="0"/>
          <w:divBdr>
            <w:top w:val="none" w:sz="0" w:space="0" w:color="auto"/>
            <w:left w:val="none" w:sz="0" w:space="0" w:color="auto"/>
            <w:bottom w:val="none" w:sz="0" w:space="0" w:color="auto"/>
            <w:right w:val="none" w:sz="0" w:space="0" w:color="auto"/>
          </w:divBdr>
        </w:div>
        <w:div w:id="294063847">
          <w:marLeft w:val="0"/>
          <w:marRight w:val="0"/>
          <w:marTop w:val="0"/>
          <w:marBottom w:val="0"/>
          <w:divBdr>
            <w:top w:val="none" w:sz="0" w:space="0" w:color="auto"/>
            <w:left w:val="none" w:sz="0" w:space="0" w:color="auto"/>
            <w:bottom w:val="none" w:sz="0" w:space="0" w:color="auto"/>
            <w:right w:val="none" w:sz="0" w:space="0" w:color="auto"/>
          </w:divBdr>
        </w:div>
        <w:div w:id="916398318">
          <w:marLeft w:val="0"/>
          <w:marRight w:val="0"/>
          <w:marTop w:val="0"/>
          <w:marBottom w:val="0"/>
          <w:divBdr>
            <w:top w:val="none" w:sz="0" w:space="0" w:color="auto"/>
            <w:left w:val="none" w:sz="0" w:space="0" w:color="auto"/>
            <w:bottom w:val="none" w:sz="0" w:space="0" w:color="auto"/>
            <w:right w:val="none" w:sz="0" w:space="0" w:color="auto"/>
          </w:divBdr>
        </w:div>
        <w:div w:id="1678340282">
          <w:marLeft w:val="0"/>
          <w:marRight w:val="0"/>
          <w:marTop w:val="0"/>
          <w:marBottom w:val="0"/>
          <w:divBdr>
            <w:top w:val="none" w:sz="0" w:space="0" w:color="auto"/>
            <w:left w:val="none" w:sz="0" w:space="0" w:color="auto"/>
            <w:bottom w:val="none" w:sz="0" w:space="0" w:color="auto"/>
            <w:right w:val="none" w:sz="0" w:space="0" w:color="auto"/>
          </w:divBdr>
        </w:div>
        <w:div w:id="776946835">
          <w:marLeft w:val="0"/>
          <w:marRight w:val="0"/>
          <w:marTop w:val="0"/>
          <w:marBottom w:val="0"/>
          <w:divBdr>
            <w:top w:val="none" w:sz="0" w:space="0" w:color="auto"/>
            <w:left w:val="none" w:sz="0" w:space="0" w:color="auto"/>
            <w:bottom w:val="none" w:sz="0" w:space="0" w:color="auto"/>
            <w:right w:val="none" w:sz="0" w:space="0" w:color="auto"/>
          </w:divBdr>
        </w:div>
        <w:div w:id="1194340757">
          <w:marLeft w:val="0"/>
          <w:marRight w:val="0"/>
          <w:marTop w:val="0"/>
          <w:marBottom w:val="0"/>
          <w:divBdr>
            <w:top w:val="none" w:sz="0" w:space="0" w:color="auto"/>
            <w:left w:val="none" w:sz="0" w:space="0" w:color="auto"/>
            <w:bottom w:val="none" w:sz="0" w:space="0" w:color="auto"/>
            <w:right w:val="none" w:sz="0" w:space="0" w:color="auto"/>
          </w:divBdr>
        </w:div>
        <w:div w:id="851066150">
          <w:marLeft w:val="0"/>
          <w:marRight w:val="0"/>
          <w:marTop w:val="0"/>
          <w:marBottom w:val="0"/>
          <w:divBdr>
            <w:top w:val="none" w:sz="0" w:space="0" w:color="auto"/>
            <w:left w:val="none" w:sz="0" w:space="0" w:color="auto"/>
            <w:bottom w:val="none" w:sz="0" w:space="0" w:color="auto"/>
            <w:right w:val="none" w:sz="0" w:space="0" w:color="auto"/>
          </w:divBdr>
        </w:div>
        <w:div w:id="18360095">
          <w:marLeft w:val="0"/>
          <w:marRight w:val="0"/>
          <w:marTop w:val="0"/>
          <w:marBottom w:val="0"/>
          <w:divBdr>
            <w:top w:val="none" w:sz="0" w:space="0" w:color="auto"/>
            <w:left w:val="none" w:sz="0" w:space="0" w:color="auto"/>
            <w:bottom w:val="none" w:sz="0" w:space="0" w:color="auto"/>
            <w:right w:val="none" w:sz="0" w:space="0" w:color="auto"/>
          </w:divBdr>
        </w:div>
        <w:div w:id="1506745295">
          <w:marLeft w:val="0"/>
          <w:marRight w:val="0"/>
          <w:marTop w:val="0"/>
          <w:marBottom w:val="0"/>
          <w:divBdr>
            <w:top w:val="none" w:sz="0" w:space="0" w:color="auto"/>
            <w:left w:val="none" w:sz="0" w:space="0" w:color="auto"/>
            <w:bottom w:val="none" w:sz="0" w:space="0" w:color="auto"/>
            <w:right w:val="none" w:sz="0" w:space="0" w:color="auto"/>
          </w:divBdr>
        </w:div>
        <w:div w:id="1533762040">
          <w:marLeft w:val="0"/>
          <w:marRight w:val="0"/>
          <w:marTop w:val="0"/>
          <w:marBottom w:val="0"/>
          <w:divBdr>
            <w:top w:val="none" w:sz="0" w:space="0" w:color="auto"/>
            <w:left w:val="none" w:sz="0" w:space="0" w:color="auto"/>
            <w:bottom w:val="none" w:sz="0" w:space="0" w:color="auto"/>
            <w:right w:val="none" w:sz="0" w:space="0" w:color="auto"/>
          </w:divBdr>
        </w:div>
        <w:div w:id="669869249">
          <w:marLeft w:val="0"/>
          <w:marRight w:val="0"/>
          <w:marTop w:val="0"/>
          <w:marBottom w:val="0"/>
          <w:divBdr>
            <w:top w:val="none" w:sz="0" w:space="0" w:color="auto"/>
            <w:left w:val="none" w:sz="0" w:space="0" w:color="auto"/>
            <w:bottom w:val="none" w:sz="0" w:space="0" w:color="auto"/>
            <w:right w:val="none" w:sz="0" w:space="0" w:color="auto"/>
          </w:divBdr>
        </w:div>
        <w:div w:id="1837918633">
          <w:marLeft w:val="0"/>
          <w:marRight w:val="0"/>
          <w:marTop w:val="0"/>
          <w:marBottom w:val="0"/>
          <w:divBdr>
            <w:top w:val="none" w:sz="0" w:space="0" w:color="auto"/>
            <w:left w:val="none" w:sz="0" w:space="0" w:color="auto"/>
            <w:bottom w:val="none" w:sz="0" w:space="0" w:color="auto"/>
            <w:right w:val="none" w:sz="0" w:space="0" w:color="auto"/>
          </w:divBdr>
        </w:div>
        <w:div w:id="687026394">
          <w:marLeft w:val="0"/>
          <w:marRight w:val="0"/>
          <w:marTop w:val="0"/>
          <w:marBottom w:val="0"/>
          <w:divBdr>
            <w:top w:val="none" w:sz="0" w:space="0" w:color="auto"/>
            <w:left w:val="none" w:sz="0" w:space="0" w:color="auto"/>
            <w:bottom w:val="none" w:sz="0" w:space="0" w:color="auto"/>
            <w:right w:val="none" w:sz="0" w:space="0" w:color="auto"/>
          </w:divBdr>
        </w:div>
        <w:div w:id="1013334952">
          <w:marLeft w:val="0"/>
          <w:marRight w:val="0"/>
          <w:marTop w:val="0"/>
          <w:marBottom w:val="0"/>
          <w:divBdr>
            <w:top w:val="none" w:sz="0" w:space="0" w:color="auto"/>
            <w:left w:val="none" w:sz="0" w:space="0" w:color="auto"/>
            <w:bottom w:val="none" w:sz="0" w:space="0" w:color="auto"/>
            <w:right w:val="none" w:sz="0" w:space="0" w:color="auto"/>
          </w:divBdr>
        </w:div>
        <w:div w:id="386759595">
          <w:marLeft w:val="0"/>
          <w:marRight w:val="0"/>
          <w:marTop w:val="0"/>
          <w:marBottom w:val="0"/>
          <w:divBdr>
            <w:top w:val="none" w:sz="0" w:space="0" w:color="auto"/>
            <w:left w:val="none" w:sz="0" w:space="0" w:color="auto"/>
            <w:bottom w:val="none" w:sz="0" w:space="0" w:color="auto"/>
            <w:right w:val="none" w:sz="0" w:space="0" w:color="auto"/>
          </w:divBdr>
        </w:div>
        <w:div w:id="57945976">
          <w:marLeft w:val="0"/>
          <w:marRight w:val="0"/>
          <w:marTop w:val="0"/>
          <w:marBottom w:val="0"/>
          <w:divBdr>
            <w:top w:val="none" w:sz="0" w:space="0" w:color="auto"/>
            <w:left w:val="none" w:sz="0" w:space="0" w:color="auto"/>
            <w:bottom w:val="none" w:sz="0" w:space="0" w:color="auto"/>
            <w:right w:val="none" w:sz="0" w:space="0" w:color="auto"/>
          </w:divBdr>
        </w:div>
        <w:div w:id="534080784">
          <w:marLeft w:val="0"/>
          <w:marRight w:val="0"/>
          <w:marTop w:val="0"/>
          <w:marBottom w:val="0"/>
          <w:divBdr>
            <w:top w:val="none" w:sz="0" w:space="0" w:color="auto"/>
            <w:left w:val="none" w:sz="0" w:space="0" w:color="auto"/>
            <w:bottom w:val="none" w:sz="0" w:space="0" w:color="auto"/>
            <w:right w:val="none" w:sz="0" w:space="0" w:color="auto"/>
          </w:divBdr>
        </w:div>
        <w:div w:id="971208387">
          <w:marLeft w:val="0"/>
          <w:marRight w:val="0"/>
          <w:marTop w:val="0"/>
          <w:marBottom w:val="0"/>
          <w:divBdr>
            <w:top w:val="none" w:sz="0" w:space="0" w:color="auto"/>
            <w:left w:val="none" w:sz="0" w:space="0" w:color="auto"/>
            <w:bottom w:val="none" w:sz="0" w:space="0" w:color="auto"/>
            <w:right w:val="none" w:sz="0" w:space="0" w:color="auto"/>
          </w:divBdr>
        </w:div>
      </w:divsChild>
    </w:div>
    <w:div w:id="1228146310">
      <w:bodyDiv w:val="1"/>
      <w:marLeft w:val="0"/>
      <w:marRight w:val="0"/>
      <w:marTop w:val="0"/>
      <w:marBottom w:val="0"/>
      <w:divBdr>
        <w:top w:val="none" w:sz="0" w:space="0" w:color="auto"/>
        <w:left w:val="none" w:sz="0" w:space="0" w:color="auto"/>
        <w:bottom w:val="none" w:sz="0" w:space="0" w:color="auto"/>
        <w:right w:val="none" w:sz="0" w:space="0" w:color="auto"/>
      </w:divBdr>
      <w:divsChild>
        <w:div w:id="1616794029">
          <w:marLeft w:val="0"/>
          <w:marRight w:val="0"/>
          <w:marTop w:val="0"/>
          <w:marBottom w:val="0"/>
          <w:divBdr>
            <w:top w:val="none" w:sz="0" w:space="0" w:color="auto"/>
            <w:left w:val="none" w:sz="0" w:space="0" w:color="auto"/>
            <w:bottom w:val="none" w:sz="0" w:space="0" w:color="auto"/>
            <w:right w:val="none" w:sz="0" w:space="0" w:color="auto"/>
          </w:divBdr>
        </w:div>
        <w:div w:id="1893034964">
          <w:marLeft w:val="0"/>
          <w:marRight w:val="0"/>
          <w:marTop w:val="0"/>
          <w:marBottom w:val="0"/>
          <w:divBdr>
            <w:top w:val="none" w:sz="0" w:space="0" w:color="auto"/>
            <w:left w:val="none" w:sz="0" w:space="0" w:color="auto"/>
            <w:bottom w:val="none" w:sz="0" w:space="0" w:color="auto"/>
            <w:right w:val="none" w:sz="0" w:space="0" w:color="auto"/>
          </w:divBdr>
        </w:div>
        <w:div w:id="1039743039">
          <w:marLeft w:val="0"/>
          <w:marRight w:val="0"/>
          <w:marTop w:val="0"/>
          <w:marBottom w:val="0"/>
          <w:divBdr>
            <w:top w:val="none" w:sz="0" w:space="0" w:color="auto"/>
            <w:left w:val="none" w:sz="0" w:space="0" w:color="auto"/>
            <w:bottom w:val="none" w:sz="0" w:space="0" w:color="auto"/>
            <w:right w:val="none" w:sz="0" w:space="0" w:color="auto"/>
          </w:divBdr>
        </w:div>
        <w:div w:id="1537616675">
          <w:marLeft w:val="0"/>
          <w:marRight w:val="0"/>
          <w:marTop w:val="0"/>
          <w:marBottom w:val="0"/>
          <w:divBdr>
            <w:top w:val="none" w:sz="0" w:space="0" w:color="auto"/>
            <w:left w:val="none" w:sz="0" w:space="0" w:color="auto"/>
            <w:bottom w:val="none" w:sz="0" w:space="0" w:color="auto"/>
            <w:right w:val="none" w:sz="0" w:space="0" w:color="auto"/>
          </w:divBdr>
        </w:div>
        <w:div w:id="87847784">
          <w:marLeft w:val="0"/>
          <w:marRight w:val="0"/>
          <w:marTop w:val="0"/>
          <w:marBottom w:val="0"/>
          <w:divBdr>
            <w:top w:val="none" w:sz="0" w:space="0" w:color="auto"/>
            <w:left w:val="none" w:sz="0" w:space="0" w:color="auto"/>
            <w:bottom w:val="none" w:sz="0" w:space="0" w:color="auto"/>
            <w:right w:val="none" w:sz="0" w:space="0" w:color="auto"/>
          </w:divBdr>
        </w:div>
        <w:div w:id="2126728037">
          <w:marLeft w:val="0"/>
          <w:marRight w:val="0"/>
          <w:marTop w:val="0"/>
          <w:marBottom w:val="0"/>
          <w:divBdr>
            <w:top w:val="none" w:sz="0" w:space="0" w:color="auto"/>
            <w:left w:val="none" w:sz="0" w:space="0" w:color="auto"/>
            <w:bottom w:val="none" w:sz="0" w:space="0" w:color="auto"/>
            <w:right w:val="none" w:sz="0" w:space="0" w:color="auto"/>
          </w:divBdr>
        </w:div>
        <w:div w:id="1832452802">
          <w:marLeft w:val="0"/>
          <w:marRight w:val="0"/>
          <w:marTop w:val="0"/>
          <w:marBottom w:val="0"/>
          <w:divBdr>
            <w:top w:val="none" w:sz="0" w:space="0" w:color="auto"/>
            <w:left w:val="none" w:sz="0" w:space="0" w:color="auto"/>
            <w:bottom w:val="none" w:sz="0" w:space="0" w:color="auto"/>
            <w:right w:val="none" w:sz="0" w:space="0" w:color="auto"/>
          </w:divBdr>
        </w:div>
        <w:div w:id="1371884196">
          <w:marLeft w:val="0"/>
          <w:marRight w:val="0"/>
          <w:marTop w:val="0"/>
          <w:marBottom w:val="0"/>
          <w:divBdr>
            <w:top w:val="none" w:sz="0" w:space="0" w:color="auto"/>
            <w:left w:val="none" w:sz="0" w:space="0" w:color="auto"/>
            <w:bottom w:val="none" w:sz="0" w:space="0" w:color="auto"/>
            <w:right w:val="none" w:sz="0" w:space="0" w:color="auto"/>
          </w:divBdr>
        </w:div>
        <w:div w:id="61026080">
          <w:marLeft w:val="0"/>
          <w:marRight w:val="0"/>
          <w:marTop w:val="0"/>
          <w:marBottom w:val="0"/>
          <w:divBdr>
            <w:top w:val="none" w:sz="0" w:space="0" w:color="auto"/>
            <w:left w:val="none" w:sz="0" w:space="0" w:color="auto"/>
            <w:bottom w:val="none" w:sz="0" w:space="0" w:color="auto"/>
            <w:right w:val="none" w:sz="0" w:space="0" w:color="auto"/>
          </w:divBdr>
        </w:div>
        <w:div w:id="1999308875">
          <w:marLeft w:val="0"/>
          <w:marRight w:val="0"/>
          <w:marTop w:val="0"/>
          <w:marBottom w:val="0"/>
          <w:divBdr>
            <w:top w:val="none" w:sz="0" w:space="0" w:color="auto"/>
            <w:left w:val="none" w:sz="0" w:space="0" w:color="auto"/>
            <w:bottom w:val="none" w:sz="0" w:space="0" w:color="auto"/>
            <w:right w:val="none" w:sz="0" w:space="0" w:color="auto"/>
          </w:divBdr>
        </w:div>
        <w:div w:id="1026905691">
          <w:marLeft w:val="0"/>
          <w:marRight w:val="0"/>
          <w:marTop w:val="0"/>
          <w:marBottom w:val="0"/>
          <w:divBdr>
            <w:top w:val="none" w:sz="0" w:space="0" w:color="auto"/>
            <w:left w:val="none" w:sz="0" w:space="0" w:color="auto"/>
            <w:bottom w:val="none" w:sz="0" w:space="0" w:color="auto"/>
            <w:right w:val="none" w:sz="0" w:space="0" w:color="auto"/>
          </w:divBdr>
        </w:div>
        <w:div w:id="23672870">
          <w:marLeft w:val="0"/>
          <w:marRight w:val="0"/>
          <w:marTop w:val="0"/>
          <w:marBottom w:val="0"/>
          <w:divBdr>
            <w:top w:val="none" w:sz="0" w:space="0" w:color="auto"/>
            <w:left w:val="none" w:sz="0" w:space="0" w:color="auto"/>
            <w:bottom w:val="none" w:sz="0" w:space="0" w:color="auto"/>
            <w:right w:val="none" w:sz="0" w:space="0" w:color="auto"/>
          </w:divBdr>
        </w:div>
        <w:div w:id="463500615">
          <w:marLeft w:val="0"/>
          <w:marRight w:val="0"/>
          <w:marTop w:val="0"/>
          <w:marBottom w:val="0"/>
          <w:divBdr>
            <w:top w:val="none" w:sz="0" w:space="0" w:color="auto"/>
            <w:left w:val="none" w:sz="0" w:space="0" w:color="auto"/>
            <w:bottom w:val="none" w:sz="0" w:space="0" w:color="auto"/>
            <w:right w:val="none" w:sz="0" w:space="0" w:color="auto"/>
          </w:divBdr>
        </w:div>
        <w:div w:id="1499148822">
          <w:marLeft w:val="0"/>
          <w:marRight w:val="0"/>
          <w:marTop w:val="0"/>
          <w:marBottom w:val="0"/>
          <w:divBdr>
            <w:top w:val="none" w:sz="0" w:space="0" w:color="auto"/>
            <w:left w:val="none" w:sz="0" w:space="0" w:color="auto"/>
            <w:bottom w:val="none" w:sz="0" w:space="0" w:color="auto"/>
            <w:right w:val="none" w:sz="0" w:space="0" w:color="auto"/>
          </w:divBdr>
        </w:div>
        <w:div w:id="362366715">
          <w:marLeft w:val="0"/>
          <w:marRight w:val="0"/>
          <w:marTop w:val="0"/>
          <w:marBottom w:val="0"/>
          <w:divBdr>
            <w:top w:val="none" w:sz="0" w:space="0" w:color="auto"/>
            <w:left w:val="none" w:sz="0" w:space="0" w:color="auto"/>
            <w:bottom w:val="none" w:sz="0" w:space="0" w:color="auto"/>
            <w:right w:val="none" w:sz="0" w:space="0" w:color="auto"/>
          </w:divBdr>
        </w:div>
        <w:div w:id="581568158">
          <w:marLeft w:val="0"/>
          <w:marRight w:val="0"/>
          <w:marTop w:val="0"/>
          <w:marBottom w:val="0"/>
          <w:divBdr>
            <w:top w:val="none" w:sz="0" w:space="0" w:color="auto"/>
            <w:left w:val="none" w:sz="0" w:space="0" w:color="auto"/>
            <w:bottom w:val="none" w:sz="0" w:space="0" w:color="auto"/>
            <w:right w:val="none" w:sz="0" w:space="0" w:color="auto"/>
          </w:divBdr>
        </w:div>
        <w:div w:id="1971981278">
          <w:marLeft w:val="0"/>
          <w:marRight w:val="0"/>
          <w:marTop w:val="0"/>
          <w:marBottom w:val="0"/>
          <w:divBdr>
            <w:top w:val="none" w:sz="0" w:space="0" w:color="auto"/>
            <w:left w:val="none" w:sz="0" w:space="0" w:color="auto"/>
            <w:bottom w:val="none" w:sz="0" w:space="0" w:color="auto"/>
            <w:right w:val="none" w:sz="0" w:space="0" w:color="auto"/>
          </w:divBdr>
        </w:div>
      </w:divsChild>
    </w:div>
    <w:div w:id="1381125798">
      <w:bodyDiv w:val="1"/>
      <w:marLeft w:val="0"/>
      <w:marRight w:val="0"/>
      <w:marTop w:val="0"/>
      <w:marBottom w:val="0"/>
      <w:divBdr>
        <w:top w:val="none" w:sz="0" w:space="0" w:color="auto"/>
        <w:left w:val="none" w:sz="0" w:space="0" w:color="auto"/>
        <w:bottom w:val="none" w:sz="0" w:space="0" w:color="auto"/>
        <w:right w:val="none" w:sz="0" w:space="0" w:color="auto"/>
      </w:divBdr>
      <w:divsChild>
        <w:div w:id="1945067792">
          <w:marLeft w:val="0"/>
          <w:marRight w:val="0"/>
          <w:marTop w:val="0"/>
          <w:marBottom w:val="0"/>
          <w:divBdr>
            <w:top w:val="none" w:sz="0" w:space="0" w:color="auto"/>
            <w:left w:val="none" w:sz="0" w:space="0" w:color="auto"/>
            <w:bottom w:val="none" w:sz="0" w:space="0" w:color="auto"/>
            <w:right w:val="none" w:sz="0" w:space="0" w:color="auto"/>
          </w:divBdr>
        </w:div>
        <w:div w:id="1051424561">
          <w:marLeft w:val="0"/>
          <w:marRight w:val="0"/>
          <w:marTop w:val="0"/>
          <w:marBottom w:val="0"/>
          <w:divBdr>
            <w:top w:val="none" w:sz="0" w:space="0" w:color="auto"/>
            <w:left w:val="none" w:sz="0" w:space="0" w:color="auto"/>
            <w:bottom w:val="none" w:sz="0" w:space="0" w:color="auto"/>
            <w:right w:val="none" w:sz="0" w:space="0" w:color="auto"/>
          </w:divBdr>
        </w:div>
        <w:div w:id="851260330">
          <w:marLeft w:val="0"/>
          <w:marRight w:val="0"/>
          <w:marTop w:val="0"/>
          <w:marBottom w:val="0"/>
          <w:divBdr>
            <w:top w:val="none" w:sz="0" w:space="0" w:color="auto"/>
            <w:left w:val="none" w:sz="0" w:space="0" w:color="auto"/>
            <w:bottom w:val="none" w:sz="0" w:space="0" w:color="auto"/>
            <w:right w:val="none" w:sz="0" w:space="0" w:color="auto"/>
          </w:divBdr>
        </w:div>
        <w:div w:id="714543140">
          <w:marLeft w:val="0"/>
          <w:marRight w:val="0"/>
          <w:marTop w:val="0"/>
          <w:marBottom w:val="0"/>
          <w:divBdr>
            <w:top w:val="none" w:sz="0" w:space="0" w:color="auto"/>
            <w:left w:val="none" w:sz="0" w:space="0" w:color="auto"/>
            <w:bottom w:val="none" w:sz="0" w:space="0" w:color="auto"/>
            <w:right w:val="none" w:sz="0" w:space="0" w:color="auto"/>
          </w:divBdr>
        </w:div>
        <w:div w:id="1345089462">
          <w:marLeft w:val="0"/>
          <w:marRight w:val="0"/>
          <w:marTop w:val="0"/>
          <w:marBottom w:val="0"/>
          <w:divBdr>
            <w:top w:val="none" w:sz="0" w:space="0" w:color="auto"/>
            <w:left w:val="none" w:sz="0" w:space="0" w:color="auto"/>
            <w:bottom w:val="none" w:sz="0" w:space="0" w:color="auto"/>
            <w:right w:val="none" w:sz="0" w:space="0" w:color="auto"/>
          </w:divBdr>
        </w:div>
        <w:div w:id="1352610695">
          <w:marLeft w:val="0"/>
          <w:marRight w:val="0"/>
          <w:marTop w:val="0"/>
          <w:marBottom w:val="0"/>
          <w:divBdr>
            <w:top w:val="none" w:sz="0" w:space="0" w:color="auto"/>
            <w:left w:val="none" w:sz="0" w:space="0" w:color="auto"/>
            <w:bottom w:val="none" w:sz="0" w:space="0" w:color="auto"/>
            <w:right w:val="none" w:sz="0" w:space="0" w:color="auto"/>
          </w:divBdr>
        </w:div>
        <w:div w:id="1540124799">
          <w:marLeft w:val="0"/>
          <w:marRight w:val="0"/>
          <w:marTop w:val="0"/>
          <w:marBottom w:val="0"/>
          <w:divBdr>
            <w:top w:val="none" w:sz="0" w:space="0" w:color="auto"/>
            <w:left w:val="none" w:sz="0" w:space="0" w:color="auto"/>
            <w:bottom w:val="none" w:sz="0" w:space="0" w:color="auto"/>
            <w:right w:val="none" w:sz="0" w:space="0" w:color="auto"/>
          </w:divBdr>
        </w:div>
        <w:div w:id="1340110710">
          <w:marLeft w:val="0"/>
          <w:marRight w:val="0"/>
          <w:marTop w:val="0"/>
          <w:marBottom w:val="0"/>
          <w:divBdr>
            <w:top w:val="none" w:sz="0" w:space="0" w:color="auto"/>
            <w:left w:val="none" w:sz="0" w:space="0" w:color="auto"/>
            <w:bottom w:val="none" w:sz="0" w:space="0" w:color="auto"/>
            <w:right w:val="none" w:sz="0" w:space="0" w:color="auto"/>
          </w:divBdr>
        </w:div>
        <w:div w:id="436759213">
          <w:marLeft w:val="0"/>
          <w:marRight w:val="0"/>
          <w:marTop w:val="0"/>
          <w:marBottom w:val="0"/>
          <w:divBdr>
            <w:top w:val="none" w:sz="0" w:space="0" w:color="auto"/>
            <w:left w:val="none" w:sz="0" w:space="0" w:color="auto"/>
            <w:bottom w:val="none" w:sz="0" w:space="0" w:color="auto"/>
            <w:right w:val="none" w:sz="0" w:space="0" w:color="auto"/>
          </w:divBdr>
        </w:div>
        <w:div w:id="688485687">
          <w:marLeft w:val="0"/>
          <w:marRight w:val="0"/>
          <w:marTop w:val="0"/>
          <w:marBottom w:val="0"/>
          <w:divBdr>
            <w:top w:val="none" w:sz="0" w:space="0" w:color="auto"/>
            <w:left w:val="none" w:sz="0" w:space="0" w:color="auto"/>
            <w:bottom w:val="none" w:sz="0" w:space="0" w:color="auto"/>
            <w:right w:val="none" w:sz="0" w:space="0" w:color="auto"/>
          </w:divBdr>
        </w:div>
        <w:div w:id="1558199050">
          <w:marLeft w:val="0"/>
          <w:marRight w:val="0"/>
          <w:marTop w:val="0"/>
          <w:marBottom w:val="0"/>
          <w:divBdr>
            <w:top w:val="none" w:sz="0" w:space="0" w:color="auto"/>
            <w:left w:val="none" w:sz="0" w:space="0" w:color="auto"/>
            <w:bottom w:val="none" w:sz="0" w:space="0" w:color="auto"/>
            <w:right w:val="none" w:sz="0" w:space="0" w:color="auto"/>
          </w:divBdr>
        </w:div>
        <w:div w:id="101994793">
          <w:marLeft w:val="0"/>
          <w:marRight w:val="0"/>
          <w:marTop w:val="0"/>
          <w:marBottom w:val="0"/>
          <w:divBdr>
            <w:top w:val="none" w:sz="0" w:space="0" w:color="auto"/>
            <w:left w:val="none" w:sz="0" w:space="0" w:color="auto"/>
            <w:bottom w:val="none" w:sz="0" w:space="0" w:color="auto"/>
            <w:right w:val="none" w:sz="0" w:space="0" w:color="auto"/>
          </w:divBdr>
        </w:div>
        <w:div w:id="1033044866">
          <w:marLeft w:val="0"/>
          <w:marRight w:val="0"/>
          <w:marTop w:val="0"/>
          <w:marBottom w:val="0"/>
          <w:divBdr>
            <w:top w:val="none" w:sz="0" w:space="0" w:color="auto"/>
            <w:left w:val="none" w:sz="0" w:space="0" w:color="auto"/>
            <w:bottom w:val="none" w:sz="0" w:space="0" w:color="auto"/>
            <w:right w:val="none" w:sz="0" w:space="0" w:color="auto"/>
          </w:divBdr>
        </w:div>
        <w:div w:id="376007821">
          <w:marLeft w:val="0"/>
          <w:marRight w:val="0"/>
          <w:marTop w:val="0"/>
          <w:marBottom w:val="0"/>
          <w:divBdr>
            <w:top w:val="none" w:sz="0" w:space="0" w:color="auto"/>
            <w:left w:val="none" w:sz="0" w:space="0" w:color="auto"/>
            <w:bottom w:val="none" w:sz="0" w:space="0" w:color="auto"/>
            <w:right w:val="none" w:sz="0" w:space="0" w:color="auto"/>
          </w:divBdr>
        </w:div>
        <w:div w:id="2123108319">
          <w:marLeft w:val="0"/>
          <w:marRight w:val="0"/>
          <w:marTop w:val="0"/>
          <w:marBottom w:val="0"/>
          <w:divBdr>
            <w:top w:val="none" w:sz="0" w:space="0" w:color="auto"/>
            <w:left w:val="none" w:sz="0" w:space="0" w:color="auto"/>
            <w:bottom w:val="none" w:sz="0" w:space="0" w:color="auto"/>
            <w:right w:val="none" w:sz="0" w:space="0" w:color="auto"/>
          </w:divBdr>
        </w:div>
        <w:div w:id="1839034948">
          <w:marLeft w:val="0"/>
          <w:marRight w:val="0"/>
          <w:marTop w:val="0"/>
          <w:marBottom w:val="0"/>
          <w:divBdr>
            <w:top w:val="none" w:sz="0" w:space="0" w:color="auto"/>
            <w:left w:val="none" w:sz="0" w:space="0" w:color="auto"/>
            <w:bottom w:val="none" w:sz="0" w:space="0" w:color="auto"/>
            <w:right w:val="none" w:sz="0" w:space="0" w:color="auto"/>
          </w:divBdr>
        </w:div>
        <w:div w:id="916325567">
          <w:marLeft w:val="0"/>
          <w:marRight w:val="0"/>
          <w:marTop w:val="0"/>
          <w:marBottom w:val="0"/>
          <w:divBdr>
            <w:top w:val="none" w:sz="0" w:space="0" w:color="auto"/>
            <w:left w:val="none" w:sz="0" w:space="0" w:color="auto"/>
            <w:bottom w:val="none" w:sz="0" w:space="0" w:color="auto"/>
            <w:right w:val="none" w:sz="0" w:space="0" w:color="auto"/>
          </w:divBdr>
        </w:div>
        <w:div w:id="331882695">
          <w:marLeft w:val="0"/>
          <w:marRight w:val="0"/>
          <w:marTop w:val="0"/>
          <w:marBottom w:val="0"/>
          <w:divBdr>
            <w:top w:val="none" w:sz="0" w:space="0" w:color="auto"/>
            <w:left w:val="none" w:sz="0" w:space="0" w:color="auto"/>
            <w:bottom w:val="none" w:sz="0" w:space="0" w:color="auto"/>
            <w:right w:val="none" w:sz="0" w:space="0" w:color="auto"/>
          </w:divBdr>
        </w:div>
        <w:div w:id="41828956">
          <w:marLeft w:val="0"/>
          <w:marRight w:val="0"/>
          <w:marTop w:val="0"/>
          <w:marBottom w:val="0"/>
          <w:divBdr>
            <w:top w:val="none" w:sz="0" w:space="0" w:color="auto"/>
            <w:left w:val="none" w:sz="0" w:space="0" w:color="auto"/>
            <w:bottom w:val="none" w:sz="0" w:space="0" w:color="auto"/>
            <w:right w:val="none" w:sz="0" w:space="0" w:color="auto"/>
          </w:divBdr>
        </w:div>
        <w:div w:id="1767581333">
          <w:marLeft w:val="0"/>
          <w:marRight w:val="0"/>
          <w:marTop w:val="0"/>
          <w:marBottom w:val="0"/>
          <w:divBdr>
            <w:top w:val="none" w:sz="0" w:space="0" w:color="auto"/>
            <w:left w:val="none" w:sz="0" w:space="0" w:color="auto"/>
            <w:bottom w:val="none" w:sz="0" w:space="0" w:color="auto"/>
            <w:right w:val="none" w:sz="0" w:space="0" w:color="auto"/>
          </w:divBdr>
        </w:div>
        <w:div w:id="1135220019">
          <w:marLeft w:val="0"/>
          <w:marRight w:val="0"/>
          <w:marTop w:val="0"/>
          <w:marBottom w:val="0"/>
          <w:divBdr>
            <w:top w:val="none" w:sz="0" w:space="0" w:color="auto"/>
            <w:left w:val="none" w:sz="0" w:space="0" w:color="auto"/>
            <w:bottom w:val="none" w:sz="0" w:space="0" w:color="auto"/>
            <w:right w:val="none" w:sz="0" w:space="0" w:color="auto"/>
          </w:divBdr>
        </w:div>
        <w:div w:id="1361858895">
          <w:marLeft w:val="0"/>
          <w:marRight w:val="0"/>
          <w:marTop w:val="0"/>
          <w:marBottom w:val="0"/>
          <w:divBdr>
            <w:top w:val="none" w:sz="0" w:space="0" w:color="auto"/>
            <w:left w:val="none" w:sz="0" w:space="0" w:color="auto"/>
            <w:bottom w:val="none" w:sz="0" w:space="0" w:color="auto"/>
            <w:right w:val="none" w:sz="0" w:space="0" w:color="auto"/>
          </w:divBdr>
        </w:div>
        <w:div w:id="1893035723">
          <w:marLeft w:val="0"/>
          <w:marRight w:val="0"/>
          <w:marTop w:val="0"/>
          <w:marBottom w:val="0"/>
          <w:divBdr>
            <w:top w:val="none" w:sz="0" w:space="0" w:color="auto"/>
            <w:left w:val="none" w:sz="0" w:space="0" w:color="auto"/>
            <w:bottom w:val="none" w:sz="0" w:space="0" w:color="auto"/>
            <w:right w:val="none" w:sz="0" w:space="0" w:color="auto"/>
          </w:divBdr>
        </w:div>
        <w:div w:id="2058119952">
          <w:marLeft w:val="0"/>
          <w:marRight w:val="0"/>
          <w:marTop w:val="0"/>
          <w:marBottom w:val="0"/>
          <w:divBdr>
            <w:top w:val="none" w:sz="0" w:space="0" w:color="auto"/>
            <w:left w:val="none" w:sz="0" w:space="0" w:color="auto"/>
            <w:bottom w:val="none" w:sz="0" w:space="0" w:color="auto"/>
            <w:right w:val="none" w:sz="0" w:space="0" w:color="auto"/>
          </w:divBdr>
        </w:div>
        <w:div w:id="1644577101">
          <w:marLeft w:val="0"/>
          <w:marRight w:val="0"/>
          <w:marTop w:val="0"/>
          <w:marBottom w:val="0"/>
          <w:divBdr>
            <w:top w:val="none" w:sz="0" w:space="0" w:color="auto"/>
            <w:left w:val="none" w:sz="0" w:space="0" w:color="auto"/>
            <w:bottom w:val="none" w:sz="0" w:space="0" w:color="auto"/>
            <w:right w:val="none" w:sz="0" w:space="0" w:color="auto"/>
          </w:divBdr>
        </w:div>
      </w:divsChild>
    </w:div>
    <w:div w:id="1424885457">
      <w:bodyDiv w:val="1"/>
      <w:marLeft w:val="0"/>
      <w:marRight w:val="0"/>
      <w:marTop w:val="0"/>
      <w:marBottom w:val="0"/>
      <w:divBdr>
        <w:top w:val="none" w:sz="0" w:space="0" w:color="auto"/>
        <w:left w:val="none" w:sz="0" w:space="0" w:color="auto"/>
        <w:bottom w:val="none" w:sz="0" w:space="0" w:color="auto"/>
        <w:right w:val="none" w:sz="0" w:space="0" w:color="auto"/>
      </w:divBdr>
      <w:divsChild>
        <w:div w:id="644509168">
          <w:marLeft w:val="0"/>
          <w:marRight w:val="0"/>
          <w:marTop w:val="0"/>
          <w:marBottom w:val="0"/>
          <w:divBdr>
            <w:top w:val="none" w:sz="0" w:space="0" w:color="auto"/>
            <w:left w:val="none" w:sz="0" w:space="0" w:color="auto"/>
            <w:bottom w:val="none" w:sz="0" w:space="0" w:color="auto"/>
            <w:right w:val="none" w:sz="0" w:space="0" w:color="auto"/>
          </w:divBdr>
        </w:div>
        <w:div w:id="750271139">
          <w:marLeft w:val="0"/>
          <w:marRight w:val="0"/>
          <w:marTop w:val="0"/>
          <w:marBottom w:val="0"/>
          <w:divBdr>
            <w:top w:val="none" w:sz="0" w:space="0" w:color="auto"/>
            <w:left w:val="none" w:sz="0" w:space="0" w:color="auto"/>
            <w:bottom w:val="none" w:sz="0" w:space="0" w:color="auto"/>
            <w:right w:val="none" w:sz="0" w:space="0" w:color="auto"/>
          </w:divBdr>
        </w:div>
        <w:div w:id="574317819">
          <w:marLeft w:val="0"/>
          <w:marRight w:val="0"/>
          <w:marTop w:val="0"/>
          <w:marBottom w:val="0"/>
          <w:divBdr>
            <w:top w:val="none" w:sz="0" w:space="0" w:color="auto"/>
            <w:left w:val="none" w:sz="0" w:space="0" w:color="auto"/>
            <w:bottom w:val="none" w:sz="0" w:space="0" w:color="auto"/>
            <w:right w:val="none" w:sz="0" w:space="0" w:color="auto"/>
          </w:divBdr>
        </w:div>
        <w:div w:id="96684249">
          <w:marLeft w:val="0"/>
          <w:marRight w:val="0"/>
          <w:marTop w:val="0"/>
          <w:marBottom w:val="0"/>
          <w:divBdr>
            <w:top w:val="none" w:sz="0" w:space="0" w:color="auto"/>
            <w:left w:val="none" w:sz="0" w:space="0" w:color="auto"/>
            <w:bottom w:val="none" w:sz="0" w:space="0" w:color="auto"/>
            <w:right w:val="none" w:sz="0" w:space="0" w:color="auto"/>
          </w:divBdr>
        </w:div>
        <w:div w:id="1427573370">
          <w:marLeft w:val="0"/>
          <w:marRight w:val="0"/>
          <w:marTop w:val="0"/>
          <w:marBottom w:val="0"/>
          <w:divBdr>
            <w:top w:val="none" w:sz="0" w:space="0" w:color="auto"/>
            <w:left w:val="none" w:sz="0" w:space="0" w:color="auto"/>
            <w:bottom w:val="none" w:sz="0" w:space="0" w:color="auto"/>
            <w:right w:val="none" w:sz="0" w:space="0" w:color="auto"/>
          </w:divBdr>
        </w:div>
        <w:div w:id="16002552">
          <w:marLeft w:val="0"/>
          <w:marRight w:val="0"/>
          <w:marTop w:val="0"/>
          <w:marBottom w:val="0"/>
          <w:divBdr>
            <w:top w:val="none" w:sz="0" w:space="0" w:color="auto"/>
            <w:left w:val="none" w:sz="0" w:space="0" w:color="auto"/>
            <w:bottom w:val="none" w:sz="0" w:space="0" w:color="auto"/>
            <w:right w:val="none" w:sz="0" w:space="0" w:color="auto"/>
          </w:divBdr>
        </w:div>
        <w:div w:id="175073472">
          <w:marLeft w:val="0"/>
          <w:marRight w:val="0"/>
          <w:marTop w:val="0"/>
          <w:marBottom w:val="0"/>
          <w:divBdr>
            <w:top w:val="none" w:sz="0" w:space="0" w:color="auto"/>
            <w:left w:val="none" w:sz="0" w:space="0" w:color="auto"/>
            <w:bottom w:val="none" w:sz="0" w:space="0" w:color="auto"/>
            <w:right w:val="none" w:sz="0" w:space="0" w:color="auto"/>
          </w:divBdr>
        </w:div>
        <w:div w:id="834686901">
          <w:marLeft w:val="0"/>
          <w:marRight w:val="0"/>
          <w:marTop w:val="0"/>
          <w:marBottom w:val="0"/>
          <w:divBdr>
            <w:top w:val="none" w:sz="0" w:space="0" w:color="auto"/>
            <w:left w:val="none" w:sz="0" w:space="0" w:color="auto"/>
            <w:bottom w:val="none" w:sz="0" w:space="0" w:color="auto"/>
            <w:right w:val="none" w:sz="0" w:space="0" w:color="auto"/>
          </w:divBdr>
        </w:div>
        <w:div w:id="2015569623">
          <w:marLeft w:val="0"/>
          <w:marRight w:val="0"/>
          <w:marTop w:val="0"/>
          <w:marBottom w:val="0"/>
          <w:divBdr>
            <w:top w:val="none" w:sz="0" w:space="0" w:color="auto"/>
            <w:left w:val="none" w:sz="0" w:space="0" w:color="auto"/>
            <w:bottom w:val="none" w:sz="0" w:space="0" w:color="auto"/>
            <w:right w:val="none" w:sz="0" w:space="0" w:color="auto"/>
          </w:divBdr>
        </w:div>
        <w:div w:id="535243229">
          <w:marLeft w:val="0"/>
          <w:marRight w:val="0"/>
          <w:marTop w:val="0"/>
          <w:marBottom w:val="0"/>
          <w:divBdr>
            <w:top w:val="none" w:sz="0" w:space="0" w:color="auto"/>
            <w:left w:val="none" w:sz="0" w:space="0" w:color="auto"/>
            <w:bottom w:val="none" w:sz="0" w:space="0" w:color="auto"/>
            <w:right w:val="none" w:sz="0" w:space="0" w:color="auto"/>
          </w:divBdr>
        </w:div>
        <w:div w:id="568465181">
          <w:marLeft w:val="0"/>
          <w:marRight w:val="0"/>
          <w:marTop w:val="0"/>
          <w:marBottom w:val="0"/>
          <w:divBdr>
            <w:top w:val="none" w:sz="0" w:space="0" w:color="auto"/>
            <w:left w:val="none" w:sz="0" w:space="0" w:color="auto"/>
            <w:bottom w:val="none" w:sz="0" w:space="0" w:color="auto"/>
            <w:right w:val="none" w:sz="0" w:space="0" w:color="auto"/>
          </w:divBdr>
        </w:div>
        <w:div w:id="1431778572">
          <w:marLeft w:val="0"/>
          <w:marRight w:val="0"/>
          <w:marTop w:val="0"/>
          <w:marBottom w:val="0"/>
          <w:divBdr>
            <w:top w:val="none" w:sz="0" w:space="0" w:color="auto"/>
            <w:left w:val="none" w:sz="0" w:space="0" w:color="auto"/>
            <w:bottom w:val="none" w:sz="0" w:space="0" w:color="auto"/>
            <w:right w:val="none" w:sz="0" w:space="0" w:color="auto"/>
          </w:divBdr>
        </w:div>
        <w:div w:id="829059872">
          <w:marLeft w:val="0"/>
          <w:marRight w:val="0"/>
          <w:marTop w:val="0"/>
          <w:marBottom w:val="0"/>
          <w:divBdr>
            <w:top w:val="none" w:sz="0" w:space="0" w:color="auto"/>
            <w:left w:val="none" w:sz="0" w:space="0" w:color="auto"/>
            <w:bottom w:val="none" w:sz="0" w:space="0" w:color="auto"/>
            <w:right w:val="none" w:sz="0" w:space="0" w:color="auto"/>
          </w:divBdr>
        </w:div>
        <w:div w:id="842554395">
          <w:marLeft w:val="0"/>
          <w:marRight w:val="0"/>
          <w:marTop w:val="0"/>
          <w:marBottom w:val="0"/>
          <w:divBdr>
            <w:top w:val="none" w:sz="0" w:space="0" w:color="auto"/>
            <w:left w:val="none" w:sz="0" w:space="0" w:color="auto"/>
            <w:bottom w:val="none" w:sz="0" w:space="0" w:color="auto"/>
            <w:right w:val="none" w:sz="0" w:space="0" w:color="auto"/>
          </w:divBdr>
        </w:div>
        <w:div w:id="637536980">
          <w:marLeft w:val="0"/>
          <w:marRight w:val="0"/>
          <w:marTop w:val="0"/>
          <w:marBottom w:val="0"/>
          <w:divBdr>
            <w:top w:val="none" w:sz="0" w:space="0" w:color="auto"/>
            <w:left w:val="none" w:sz="0" w:space="0" w:color="auto"/>
            <w:bottom w:val="none" w:sz="0" w:space="0" w:color="auto"/>
            <w:right w:val="none" w:sz="0" w:space="0" w:color="auto"/>
          </w:divBdr>
        </w:div>
        <w:div w:id="1758096944">
          <w:marLeft w:val="0"/>
          <w:marRight w:val="0"/>
          <w:marTop w:val="0"/>
          <w:marBottom w:val="0"/>
          <w:divBdr>
            <w:top w:val="none" w:sz="0" w:space="0" w:color="auto"/>
            <w:left w:val="none" w:sz="0" w:space="0" w:color="auto"/>
            <w:bottom w:val="none" w:sz="0" w:space="0" w:color="auto"/>
            <w:right w:val="none" w:sz="0" w:space="0" w:color="auto"/>
          </w:divBdr>
        </w:div>
        <w:div w:id="1607889094">
          <w:marLeft w:val="0"/>
          <w:marRight w:val="0"/>
          <w:marTop w:val="0"/>
          <w:marBottom w:val="0"/>
          <w:divBdr>
            <w:top w:val="none" w:sz="0" w:space="0" w:color="auto"/>
            <w:left w:val="none" w:sz="0" w:space="0" w:color="auto"/>
            <w:bottom w:val="none" w:sz="0" w:space="0" w:color="auto"/>
            <w:right w:val="none" w:sz="0" w:space="0" w:color="auto"/>
          </w:divBdr>
        </w:div>
        <w:div w:id="113839429">
          <w:marLeft w:val="0"/>
          <w:marRight w:val="0"/>
          <w:marTop w:val="0"/>
          <w:marBottom w:val="0"/>
          <w:divBdr>
            <w:top w:val="none" w:sz="0" w:space="0" w:color="auto"/>
            <w:left w:val="none" w:sz="0" w:space="0" w:color="auto"/>
            <w:bottom w:val="none" w:sz="0" w:space="0" w:color="auto"/>
            <w:right w:val="none" w:sz="0" w:space="0" w:color="auto"/>
          </w:divBdr>
        </w:div>
        <w:div w:id="200677492">
          <w:marLeft w:val="0"/>
          <w:marRight w:val="0"/>
          <w:marTop w:val="0"/>
          <w:marBottom w:val="0"/>
          <w:divBdr>
            <w:top w:val="none" w:sz="0" w:space="0" w:color="auto"/>
            <w:left w:val="none" w:sz="0" w:space="0" w:color="auto"/>
            <w:bottom w:val="none" w:sz="0" w:space="0" w:color="auto"/>
            <w:right w:val="none" w:sz="0" w:space="0" w:color="auto"/>
          </w:divBdr>
        </w:div>
        <w:div w:id="757404161">
          <w:marLeft w:val="0"/>
          <w:marRight w:val="0"/>
          <w:marTop w:val="0"/>
          <w:marBottom w:val="0"/>
          <w:divBdr>
            <w:top w:val="none" w:sz="0" w:space="0" w:color="auto"/>
            <w:left w:val="none" w:sz="0" w:space="0" w:color="auto"/>
            <w:bottom w:val="none" w:sz="0" w:space="0" w:color="auto"/>
            <w:right w:val="none" w:sz="0" w:space="0" w:color="auto"/>
          </w:divBdr>
        </w:div>
        <w:div w:id="753892035">
          <w:marLeft w:val="0"/>
          <w:marRight w:val="0"/>
          <w:marTop w:val="0"/>
          <w:marBottom w:val="0"/>
          <w:divBdr>
            <w:top w:val="none" w:sz="0" w:space="0" w:color="auto"/>
            <w:left w:val="none" w:sz="0" w:space="0" w:color="auto"/>
            <w:bottom w:val="none" w:sz="0" w:space="0" w:color="auto"/>
            <w:right w:val="none" w:sz="0" w:space="0" w:color="auto"/>
          </w:divBdr>
        </w:div>
        <w:div w:id="847789500">
          <w:marLeft w:val="0"/>
          <w:marRight w:val="0"/>
          <w:marTop w:val="0"/>
          <w:marBottom w:val="0"/>
          <w:divBdr>
            <w:top w:val="none" w:sz="0" w:space="0" w:color="auto"/>
            <w:left w:val="none" w:sz="0" w:space="0" w:color="auto"/>
            <w:bottom w:val="none" w:sz="0" w:space="0" w:color="auto"/>
            <w:right w:val="none" w:sz="0" w:space="0" w:color="auto"/>
          </w:divBdr>
        </w:div>
        <w:div w:id="1640113789">
          <w:marLeft w:val="0"/>
          <w:marRight w:val="0"/>
          <w:marTop w:val="0"/>
          <w:marBottom w:val="0"/>
          <w:divBdr>
            <w:top w:val="none" w:sz="0" w:space="0" w:color="auto"/>
            <w:left w:val="none" w:sz="0" w:space="0" w:color="auto"/>
            <w:bottom w:val="none" w:sz="0" w:space="0" w:color="auto"/>
            <w:right w:val="none" w:sz="0" w:space="0" w:color="auto"/>
          </w:divBdr>
        </w:div>
        <w:div w:id="375351178">
          <w:marLeft w:val="0"/>
          <w:marRight w:val="0"/>
          <w:marTop w:val="0"/>
          <w:marBottom w:val="0"/>
          <w:divBdr>
            <w:top w:val="none" w:sz="0" w:space="0" w:color="auto"/>
            <w:left w:val="none" w:sz="0" w:space="0" w:color="auto"/>
            <w:bottom w:val="none" w:sz="0" w:space="0" w:color="auto"/>
            <w:right w:val="none" w:sz="0" w:space="0" w:color="auto"/>
          </w:divBdr>
        </w:div>
        <w:div w:id="1096945043">
          <w:marLeft w:val="0"/>
          <w:marRight w:val="0"/>
          <w:marTop w:val="0"/>
          <w:marBottom w:val="0"/>
          <w:divBdr>
            <w:top w:val="none" w:sz="0" w:space="0" w:color="auto"/>
            <w:left w:val="none" w:sz="0" w:space="0" w:color="auto"/>
            <w:bottom w:val="none" w:sz="0" w:space="0" w:color="auto"/>
            <w:right w:val="none" w:sz="0" w:space="0" w:color="auto"/>
          </w:divBdr>
        </w:div>
        <w:div w:id="1144010751">
          <w:marLeft w:val="0"/>
          <w:marRight w:val="0"/>
          <w:marTop w:val="0"/>
          <w:marBottom w:val="0"/>
          <w:divBdr>
            <w:top w:val="none" w:sz="0" w:space="0" w:color="auto"/>
            <w:left w:val="none" w:sz="0" w:space="0" w:color="auto"/>
            <w:bottom w:val="none" w:sz="0" w:space="0" w:color="auto"/>
            <w:right w:val="none" w:sz="0" w:space="0" w:color="auto"/>
          </w:divBdr>
        </w:div>
        <w:div w:id="976833756">
          <w:marLeft w:val="0"/>
          <w:marRight w:val="0"/>
          <w:marTop w:val="0"/>
          <w:marBottom w:val="0"/>
          <w:divBdr>
            <w:top w:val="none" w:sz="0" w:space="0" w:color="auto"/>
            <w:left w:val="none" w:sz="0" w:space="0" w:color="auto"/>
            <w:bottom w:val="none" w:sz="0" w:space="0" w:color="auto"/>
            <w:right w:val="none" w:sz="0" w:space="0" w:color="auto"/>
          </w:divBdr>
        </w:div>
        <w:div w:id="1153793306">
          <w:marLeft w:val="0"/>
          <w:marRight w:val="0"/>
          <w:marTop w:val="0"/>
          <w:marBottom w:val="0"/>
          <w:divBdr>
            <w:top w:val="none" w:sz="0" w:space="0" w:color="auto"/>
            <w:left w:val="none" w:sz="0" w:space="0" w:color="auto"/>
            <w:bottom w:val="none" w:sz="0" w:space="0" w:color="auto"/>
            <w:right w:val="none" w:sz="0" w:space="0" w:color="auto"/>
          </w:divBdr>
        </w:div>
        <w:div w:id="16660577">
          <w:marLeft w:val="0"/>
          <w:marRight w:val="0"/>
          <w:marTop w:val="0"/>
          <w:marBottom w:val="0"/>
          <w:divBdr>
            <w:top w:val="none" w:sz="0" w:space="0" w:color="auto"/>
            <w:left w:val="none" w:sz="0" w:space="0" w:color="auto"/>
            <w:bottom w:val="none" w:sz="0" w:space="0" w:color="auto"/>
            <w:right w:val="none" w:sz="0" w:space="0" w:color="auto"/>
          </w:divBdr>
        </w:div>
        <w:div w:id="1949579260">
          <w:marLeft w:val="0"/>
          <w:marRight w:val="0"/>
          <w:marTop w:val="0"/>
          <w:marBottom w:val="0"/>
          <w:divBdr>
            <w:top w:val="none" w:sz="0" w:space="0" w:color="auto"/>
            <w:left w:val="none" w:sz="0" w:space="0" w:color="auto"/>
            <w:bottom w:val="none" w:sz="0" w:space="0" w:color="auto"/>
            <w:right w:val="none" w:sz="0" w:space="0" w:color="auto"/>
          </w:divBdr>
        </w:div>
        <w:div w:id="1195194996">
          <w:marLeft w:val="0"/>
          <w:marRight w:val="0"/>
          <w:marTop w:val="0"/>
          <w:marBottom w:val="0"/>
          <w:divBdr>
            <w:top w:val="none" w:sz="0" w:space="0" w:color="auto"/>
            <w:left w:val="none" w:sz="0" w:space="0" w:color="auto"/>
            <w:bottom w:val="none" w:sz="0" w:space="0" w:color="auto"/>
            <w:right w:val="none" w:sz="0" w:space="0" w:color="auto"/>
          </w:divBdr>
        </w:div>
        <w:div w:id="10574893">
          <w:marLeft w:val="0"/>
          <w:marRight w:val="0"/>
          <w:marTop w:val="0"/>
          <w:marBottom w:val="0"/>
          <w:divBdr>
            <w:top w:val="none" w:sz="0" w:space="0" w:color="auto"/>
            <w:left w:val="none" w:sz="0" w:space="0" w:color="auto"/>
            <w:bottom w:val="none" w:sz="0" w:space="0" w:color="auto"/>
            <w:right w:val="none" w:sz="0" w:space="0" w:color="auto"/>
          </w:divBdr>
        </w:div>
      </w:divsChild>
    </w:div>
    <w:div w:id="1636327899">
      <w:bodyDiv w:val="1"/>
      <w:marLeft w:val="0"/>
      <w:marRight w:val="0"/>
      <w:marTop w:val="0"/>
      <w:marBottom w:val="0"/>
      <w:divBdr>
        <w:top w:val="none" w:sz="0" w:space="0" w:color="auto"/>
        <w:left w:val="none" w:sz="0" w:space="0" w:color="auto"/>
        <w:bottom w:val="none" w:sz="0" w:space="0" w:color="auto"/>
        <w:right w:val="none" w:sz="0" w:space="0" w:color="auto"/>
      </w:divBdr>
      <w:divsChild>
        <w:div w:id="785662875">
          <w:marLeft w:val="0"/>
          <w:marRight w:val="0"/>
          <w:marTop w:val="0"/>
          <w:marBottom w:val="0"/>
          <w:divBdr>
            <w:top w:val="none" w:sz="0" w:space="0" w:color="auto"/>
            <w:left w:val="none" w:sz="0" w:space="0" w:color="auto"/>
            <w:bottom w:val="none" w:sz="0" w:space="0" w:color="auto"/>
            <w:right w:val="none" w:sz="0" w:space="0" w:color="auto"/>
          </w:divBdr>
        </w:div>
        <w:div w:id="782960743">
          <w:marLeft w:val="0"/>
          <w:marRight w:val="0"/>
          <w:marTop w:val="0"/>
          <w:marBottom w:val="0"/>
          <w:divBdr>
            <w:top w:val="none" w:sz="0" w:space="0" w:color="auto"/>
            <w:left w:val="none" w:sz="0" w:space="0" w:color="auto"/>
            <w:bottom w:val="none" w:sz="0" w:space="0" w:color="auto"/>
            <w:right w:val="none" w:sz="0" w:space="0" w:color="auto"/>
          </w:divBdr>
        </w:div>
        <w:div w:id="1842819644">
          <w:marLeft w:val="0"/>
          <w:marRight w:val="0"/>
          <w:marTop w:val="0"/>
          <w:marBottom w:val="0"/>
          <w:divBdr>
            <w:top w:val="none" w:sz="0" w:space="0" w:color="auto"/>
            <w:left w:val="none" w:sz="0" w:space="0" w:color="auto"/>
            <w:bottom w:val="none" w:sz="0" w:space="0" w:color="auto"/>
            <w:right w:val="none" w:sz="0" w:space="0" w:color="auto"/>
          </w:divBdr>
        </w:div>
        <w:div w:id="1050375714">
          <w:marLeft w:val="0"/>
          <w:marRight w:val="0"/>
          <w:marTop w:val="0"/>
          <w:marBottom w:val="0"/>
          <w:divBdr>
            <w:top w:val="none" w:sz="0" w:space="0" w:color="auto"/>
            <w:left w:val="none" w:sz="0" w:space="0" w:color="auto"/>
            <w:bottom w:val="none" w:sz="0" w:space="0" w:color="auto"/>
            <w:right w:val="none" w:sz="0" w:space="0" w:color="auto"/>
          </w:divBdr>
        </w:div>
        <w:div w:id="671107425">
          <w:marLeft w:val="0"/>
          <w:marRight w:val="0"/>
          <w:marTop w:val="0"/>
          <w:marBottom w:val="0"/>
          <w:divBdr>
            <w:top w:val="none" w:sz="0" w:space="0" w:color="auto"/>
            <w:left w:val="none" w:sz="0" w:space="0" w:color="auto"/>
            <w:bottom w:val="none" w:sz="0" w:space="0" w:color="auto"/>
            <w:right w:val="none" w:sz="0" w:space="0" w:color="auto"/>
          </w:divBdr>
        </w:div>
        <w:div w:id="1018197979">
          <w:marLeft w:val="0"/>
          <w:marRight w:val="0"/>
          <w:marTop w:val="0"/>
          <w:marBottom w:val="0"/>
          <w:divBdr>
            <w:top w:val="none" w:sz="0" w:space="0" w:color="auto"/>
            <w:left w:val="none" w:sz="0" w:space="0" w:color="auto"/>
            <w:bottom w:val="none" w:sz="0" w:space="0" w:color="auto"/>
            <w:right w:val="none" w:sz="0" w:space="0" w:color="auto"/>
          </w:divBdr>
        </w:div>
        <w:div w:id="1144929042">
          <w:marLeft w:val="0"/>
          <w:marRight w:val="0"/>
          <w:marTop w:val="0"/>
          <w:marBottom w:val="0"/>
          <w:divBdr>
            <w:top w:val="none" w:sz="0" w:space="0" w:color="auto"/>
            <w:left w:val="none" w:sz="0" w:space="0" w:color="auto"/>
            <w:bottom w:val="none" w:sz="0" w:space="0" w:color="auto"/>
            <w:right w:val="none" w:sz="0" w:space="0" w:color="auto"/>
          </w:divBdr>
        </w:div>
        <w:div w:id="974795202">
          <w:marLeft w:val="0"/>
          <w:marRight w:val="0"/>
          <w:marTop w:val="0"/>
          <w:marBottom w:val="0"/>
          <w:divBdr>
            <w:top w:val="none" w:sz="0" w:space="0" w:color="auto"/>
            <w:left w:val="none" w:sz="0" w:space="0" w:color="auto"/>
            <w:bottom w:val="none" w:sz="0" w:space="0" w:color="auto"/>
            <w:right w:val="none" w:sz="0" w:space="0" w:color="auto"/>
          </w:divBdr>
        </w:div>
        <w:div w:id="1920746415">
          <w:marLeft w:val="0"/>
          <w:marRight w:val="0"/>
          <w:marTop w:val="0"/>
          <w:marBottom w:val="0"/>
          <w:divBdr>
            <w:top w:val="none" w:sz="0" w:space="0" w:color="auto"/>
            <w:left w:val="none" w:sz="0" w:space="0" w:color="auto"/>
            <w:bottom w:val="none" w:sz="0" w:space="0" w:color="auto"/>
            <w:right w:val="none" w:sz="0" w:space="0" w:color="auto"/>
          </w:divBdr>
        </w:div>
        <w:div w:id="1015809191">
          <w:marLeft w:val="0"/>
          <w:marRight w:val="0"/>
          <w:marTop w:val="0"/>
          <w:marBottom w:val="0"/>
          <w:divBdr>
            <w:top w:val="none" w:sz="0" w:space="0" w:color="auto"/>
            <w:left w:val="none" w:sz="0" w:space="0" w:color="auto"/>
            <w:bottom w:val="none" w:sz="0" w:space="0" w:color="auto"/>
            <w:right w:val="none" w:sz="0" w:space="0" w:color="auto"/>
          </w:divBdr>
        </w:div>
        <w:div w:id="67117948">
          <w:marLeft w:val="0"/>
          <w:marRight w:val="0"/>
          <w:marTop w:val="0"/>
          <w:marBottom w:val="0"/>
          <w:divBdr>
            <w:top w:val="none" w:sz="0" w:space="0" w:color="auto"/>
            <w:left w:val="none" w:sz="0" w:space="0" w:color="auto"/>
            <w:bottom w:val="none" w:sz="0" w:space="0" w:color="auto"/>
            <w:right w:val="none" w:sz="0" w:space="0" w:color="auto"/>
          </w:divBdr>
        </w:div>
        <w:div w:id="1767118849">
          <w:marLeft w:val="0"/>
          <w:marRight w:val="0"/>
          <w:marTop w:val="0"/>
          <w:marBottom w:val="0"/>
          <w:divBdr>
            <w:top w:val="none" w:sz="0" w:space="0" w:color="auto"/>
            <w:left w:val="none" w:sz="0" w:space="0" w:color="auto"/>
            <w:bottom w:val="none" w:sz="0" w:space="0" w:color="auto"/>
            <w:right w:val="none" w:sz="0" w:space="0" w:color="auto"/>
          </w:divBdr>
        </w:div>
        <w:div w:id="2117670859">
          <w:marLeft w:val="0"/>
          <w:marRight w:val="0"/>
          <w:marTop w:val="0"/>
          <w:marBottom w:val="0"/>
          <w:divBdr>
            <w:top w:val="none" w:sz="0" w:space="0" w:color="auto"/>
            <w:left w:val="none" w:sz="0" w:space="0" w:color="auto"/>
            <w:bottom w:val="none" w:sz="0" w:space="0" w:color="auto"/>
            <w:right w:val="none" w:sz="0" w:space="0" w:color="auto"/>
          </w:divBdr>
        </w:div>
        <w:div w:id="1435711710">
          <w:marLeft w:val="0"/>
          <w:marRight w:val="0"/>
          <w:marTop w:val="0"/>
          <w:marBottom w:val="0"/>
          <w:divBdr>
            <w:top w:val="none" w:sz="0" w:space="0" w:color="auto"/>
            <w:left w:val="none" w:sz="0" w:space="0" w:color="auto"/>
            <w:bottom w:val="none" w:sz="0" w:space="0" w:color="auto"/>
            <w:right w:val="none" w:sz="0" w:space="0" w:color="auto"/>
          </w:divBdr>
        </w:div>
        <w:div w:id="1159076258">
          <w:marLeft w:val="0"/>
          <w:marRight w:val="0"/>
          <w:marTop w:val="0"/>
          <w:marBottom w:val="0"/>
          <w:divBdr>
            <w:top w:val="none" w:sz="0" w:space="0" w:color="auto"/>
            <w:left w:val="none" w:sz="0" w:space="0" w:color="auto"/>
            <w:bottom w:val="none" w:sz="0" w:space="0" w:color="auto"/>
            <w:right w:val="none" w:sz="0" w:space="0" w:color="auto"/>
          </w:divBdr>
        </w:div>
        <w:div w:id="1586642641">
          <w:marLeft w:val="0"/>
          <w:marRight w:val="0"/>
          <w:marTop w:val="0"/>
          <w:marBottom w:val="0"/>
          <w:divBdr>
            <w:top w:val="none" w:sz="0" w:space="0" w:color="auto"/>
            <w:left w:val="none" w:sz="0" w:space="0" w:color="auto"/>
            <w:bottom w:val="none" w:sz="0" w:space="0" w:color="auto"/>
            <w:right w:val="none" w:sz="0" w:space="0" w:color="auto"/>
          </w:divBdr>
        </w:div>
      </w:divsChild>
    </w:div>
    <w:div w:id="1881895533">
      <w:bodyDiv w:val="1"/>
      <w:marLeft w:val="0"/>
      <w:marRight w:val="0"/>
      <w:marTop w:val="0"/>
      <w:marBottom w:val="0"/>
      <w:divBdr>
        <w:top w:val="none" w:sz="0" w:space="0" w:color="auto"/>
        <w:left w:val="none" w:sz="0" w:space="0" w:color="auto"/>
        <w:bottom w:val="none" w:sz="0" w:space="0" w:color="auto"/>
        <w:right w:val="none" w:sz="0" w:space="0" w:color="auto"/>
      </w:divBdr>
      <w:divsChild>
        <w:div w:id="1549998688">
          <w:marLeft w:val="0"/>
          <w:marRight w:val="0"/>
          <w:marTop w:val="0"/>
          <w:marBottom w:val="0"/>
          <w:divBdr>
            <w:top w:val="none" w:sz="0" w:space="0" w:color="auto"/>
            <w:left w:val="none" w:sz="0" w:space="0" w:color="auto"/>
            <w:bottom w:val="none" w:sz="0" w:space="0" w:color="auto"/>
            <w:right w:val="none" w:sz="0" w:space="0" w:color="auto"/>
          </w:divBdr>
        </w:div>
        <w:div w:id="1668901384">
          <w:marLeft w:val="0"/>
          <w:marRight w:val="0"/>
          <w:marTop w:val="0"/>
          <w:marBottom w:val="0"/>
          <w:divBdr>
            <w:top w:val="none" w:sz="0" w:space="0" w:color="auto"/>
            <w:left w:val="none" w:sz="0" w:space="0" w:color="auto"/>
            <w:bottom w:val="none" w:sz="0" w:space="0" w:color="auto"/>
            <w:right w:val="none" w:sz="0" w:space="0" w:color="auto"/>
          </w:divBdr>
        </w:div>
        <w:div w:id="1843617514">
          <w:marLeft w:val="0"/>
          <w:marRight w:val="0"/>
          <w:marTop w:val="0"/>
          <w:marBottom w:val="0"/>
          <w:divBdr>
            <w:top w:val="none" w:sz="0" w:space="0" w:color="auto"/>
            <w:left w:val="none" w:sz="0" w:space="0" w:color="auto"/>
            <w:bottom w:val="none" w:sz="0" w:space="0" w:color="auto"/>
            <w:right w:val="none" w:sz="0" w:space="0" w:color="auto"/>
          </w:divBdr>
        </w:div>
        <w:div w:id="1495216773">
          <w:marLeft w:val="0"/>
          <w:marRight w:val="0"/>
          <w:marTop w:val="0"/>
          <w:marBottom w:val="0"/>
          <w:divBdr>
            <w:top w:val="none" w:sz="0" w:space="0" w:color="auto"/>
            <w:left w:val="none" w:sz="0" w:space="0" w:color="auto"/>
            <w:bottom w:val="none" w:sz="0" w:space="0" w:color="auto"/>
            <w:right w:val="none" w:sz="0" w:space="0" w:color="auto"/>
          </w:divBdr>
        </w:div>
        <w:div w:id="989987331">
          <w:marLeft w:val="0"/>
          <w:marRight w:val="0"/>
          <w:marTop w:val="0"/>
          <w:marBottom w:val="0"/>
          <w:divBdr>
            <w:top w:val="none" w:sz="0" w:space="0" w:color="auto"/>
            <w:left w:val="none" w:sz="0" w:space="0" w:color="auto"/>
            <w:bottom w:val="none" w:sz="0" w:space="0" w:color="auto"/>
            <w:right w:val="none" w:sz="0" w:space="0" w:color="auto"/>
          </w:divBdr>
        </w:div>
        <w:div w:id="1127166624">
          <w:marLeft w:val="0"/>
          <w:marRight w:val="0"/>
          <w:marTop w:val="0"/>
          <w:marBottom w:val="0"/>
          <w:divBdr>
            <w:top w:val="none" w:sz="0" w:space="0" w:color="auto"/>
            <w:left w:val="none" w:sz="0" w:space="0" w:color="auto"/>
            <w:bottom w:val="none" w:sz="0" w:space="0" w:color="auto"/>
            <w:right w:val="none" w:sz="0" w:space="0" w:color="auto"/>
          </w:divBdr>
        </w:div>
        <w:div w:id="734205971">
          <w:marLeft w:val="0"/>
          <w:marRight w:val="0"/>
          <w:marTop w:val="0"/>
          <w:marBottom w:val="0"/>
          <w:divBdr>
            <w:top w:val="none" w:sz="0" w:space="0" w:color="auto"/>
            <w:left w:val="none" w:sz="0" w:space="0" w:color="auto"/>
            <w:bottom w:val="none" w:sz="0" w:space="0" w:color="auto"/>
            <w:right w:val="none" w:sz="0" w:space="0" w:color="auto"/>
          </w:divBdr>
        </w:div>
        <w:div w:id="423183019">
          <w:marLeft w:val="0"/>
          <w:marRight w:val="0"/>
          <w:marTop w:val="0"/>
          <w:marBottom w:val="0"/>
          <w:divBdr>
            <w:top w:val="none" w:sz="0" w:space="0" w:color="auto"/>
            <w:left w:val="none" w:sz="0" w:space="0" w:color="auto"/>
            <w:bottom w:val="none" w:sz="0" w:space="0" w:color="auto"/>
            <w:right w:val="none" w:sz="0" w:space="0" w:color="auto"/>
          </w:divBdr>
        </w:div>
        <w:div w:id="589312556">
          <w:marLeft w:val="0"/>
          <w:marRight w:val="0"/>
          <w:marTop w:val="0"/>
          <w:marBottom w:val="0"/>
          <w:divBdr>
            <w:top w:val="none" w:sz="0" w:space="0" w:color="auto"/>
            <w:left w:val="none" w:sz="0" w:space="0" w:color="auto"/>
            <w:bottom w:val="none" w:sz="0" w:space="0" w:color="auto"/>
            <w:right w:val="none" w:sz="0" w:space="0" w:color="auto"/>
          </w:divBdr>
        </w:div>
        <w:div w:id="1344700209">
          <w:marLeft w:val="0"/>
          <w:marRight w:val="0"/>
          <w:marTop w:val="0"/>
          <w:marBottom w:val="0"/>
          <w:divBdr>
            <w:top w:val="none" w:sz="0" w:space="0" w:color="auto"/>
            <w:left w:val="none" w:sz="0" w:space="0" w:color="auto"/>
            <w:bottom w:val="none" w:sz="0" w:space="0" w:color="auto"/>
            <w:right w:val="none" w:sz="0" w:space="0" w:color="auto"/>
          </w:divBdr>
        </w:div>
        <w:div w:id="850292227">
          <w:marLeft w:val="0"/>
          <w:marRight w:val="0"/>
          <w:marTop w:val="0"/>
          <w:marBottom w:val="0"/>
          <w:divBdr>
            <w:top w:val="none" w:sz="0" w:space="0" w:color="auto"/>
            <w:left w:val="none" w:sz="0" w:space="0" w:color="auto"/>
            <w:bottom w:val="none" w:sz="0" w:space="0" w:color="auto"/>
            <w:right w:val="none" w:sz="0" w:space="0" w:color="auto"/>
          </w:divBdr>
        </w:div>
        <w:div w:id="174925152">
          <w:marLeft w:val="0"/>
          <w:marRight w:val="0"/>
          <w:marTop w:val="0"/>
          <w:marBottom w:val="0"/>
          <w:divBdr>
            <w:top w:val="none" w:sz="0" w:space="0" w:color="auto"/>
            <w:left w:val="none" w:sz="0" w:space="0" w:color="auto"/>
            <w:bottom w:val="none" w:sz="0" w:space="0" w:color="auto"/>
            <w:right w:val="none" w:sz="0" w:space="0" w:color="auto"/>
          </w:divBdr>
        </w:div>
        <w:div w:id="1712612680">
          <w:marLeft w:val="0"/>
          <w:marRight w:val="0"/>
          <w:marTop w:val="0"/>
          <w:marBottom w:val="0"/>
          <w:divBdr>
            <w:top w:val="none" w:sz="0" w:space="0" w:color="auto"/>
            <w:left w:val="none" w:sz="0" w:space="0" w:color="auto"/>
            <w:bottom w:val="none" w:sz="0" w:space="0" w:color="auto"/>
            <w:right w:val="none" w:sz="0" w:space="0" w:color="auto"/>
          </w:divBdr>
        </w:div>
        <w:div w:id="291717953">
          <w:marLeft w:val="0"/>
          <w:marRight w:val="0"/>
          <w:marTop w:val="0"/>
          <w:marBottom w:val="0"/>
          <w:divBdr>
            <w:top w:val="none" w:sz="0" w:space="0" w:color="auto"/>
            <w:left w:val="none" w:sz="0" w:space="0" w:color="auto"/>
            <w:bottom w:val="none" w:sz="0" w:space="0" w:color="auto"/>
            <w:right w:val="none" w:sz="0" w:space="0" w:color="auto"/>
          </w:divBdr>
        </w:div>
        <w:div w:id="922374467">
          <w:marLeft w:val="0"/>
          <w:marRight w:val="0"/>
          <w:marTop w:val="0"/>
          <w:marBottom w:val="0"/>
          <w:divBdr>
            <w:top w:val="none" w:sz="0" w:space="0" w:color="auto"/>
            <w:left w:val="none" w:sz="0" w:space="0" w:color="auto"/>
            <w:bottom w:val="none" w:sz="0" w:space="0" w:color="auto"/>
            <w:right w:val="none" w:sz="0" w:space="0" w:color="auto"/>
          </w:divBdr>
        </w:div>
        <w:div w:id="419450140">
          <w:marLeft w:val="0"/>
          <w:marRight w:val="0"/>
          <w:marTop w:val="0"/>
          <w:marBottom w:val="0"/>
          <w:divBdr>
            <w:top w:val="none" w:sz="0" w:space="0" w:color="auto"/>
            <w:left w:val="none" w:sz="0" w:space="0" w:color="auto"/>
            <w:bottom w:val="none" w:sz="0" w:space="0" w:color="auto"/>
            <w:right w:val="none" w:sz="0" w:space="0" w:color="auto"/>
          </w:divBdr>
        </w:div>
        <w:div w:id="1047072382">
          <w:marLeft w:val="0"/>
          <w:marRight w:val="0"/>
          <w:marTop w:val="0"/>
          <w:marBottom w:val="0"/>
          <w:divBdr>
            <w:top w:val="none" w:sz="0" w:space="0" w:color="auto"/>
            <w:left w:val="none" w:sz="0" w:space="0" w:color="auto"/>
            <w:bottom w:val="none" w:sz="0" w:space="0" w:color="auto"/>
            <w:right w:val="none" w:sz="0" w:space="0" w:color="auto"/>
          </w:divBdr>
        </w:div>
        <w:div w:id="322659422">
          <w:marLeft w:val="0"/>
          <w:marRight w:val="0"/>
          <w:marTop w:val="0"/>
          <w:marBottom w:val="0"/>
          <w:divBdr>
            <w:top w:val="none" w:sz="0" w:space="0" w:color="auto"/>
            <w:left w:val="none" w:sz="0" w:space="0" w:color="auto"/>
            <w:bottom w:val="none" w:sz="0" w:space="0" w:color="auto"/>
            <w:right w:val="none" w:sz="0" w:space="0" w:color="auto"/>
          </w:divBdr>
        </w:div>
        <w:div w:id="83843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77874-DC03-49AB-A35F-6AAA263D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4534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Stefańska-Naporowska Milena</dc:creator>
  <cp:lastModifiedBy>Magdalena Bogusz</cp:lastModifiedBy>
  <cp:revision>2</cp:revision>
  <cp:lastPrinted>2019-09-27T06:53:00Z</cp:lastPrinted>
  <dcterms:created xsi:type="dcterms:W3CDTF">2020-11-23T10:51:00Z</dcterms:created>
  <dcterms:modified xsi:type="dcterms:W3CDTF">2020-11-23T10:51:00Z</dcterms:modified>
</cp:coreProperties>
</file>